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3685E" w14:textId="37244E23" w:rsidR="00DB3A81" w:rsidRPr="00333BDD" w:rsidRDefault="00DB3A81" w:rsidP="00333BDD">
      <w:pPr>
        <w:spacing w:before="240" w:after="240"/>
        <w:jc w:val="center"/>
        <w:rPr>
          <w:rFonts w:cs="Arial"/>
          <w:b/>
          <w:color w:val="000000" w:themeColor="text1"/>
          <w:sz w:val="32"/>
          <w:szCs w:val="36"/>
        </w:rPr>
      </w:pPr>
      <w:r w:rsidRPr="00A16503">
        <w:rPr>
          <w:rFonts w:cs="Arial"/>
          <w:b/>
          <w:color w:val="000000" w:themeColor="text1"/>
          <w:sz w:val="32"/>
          <w:szCs w:val="36"/>
        </w:rPr>
        <w:t>Table of Contents</w:t>
      </w:r>
    </w:p>
    <w:p w14:paraId="6D62C5EA" w14:textId="631AC4A4" w:rsidR="00724512" w:rsidRDefault="00DB3A81">
      <w:pPr>
        <w:pStyle w:val="TOC1"/>
        <w:tabs>
          <w:tab w:val="right" w:leader="dot" w:pos="9017"/>
        </w:tabs>
        <w:rPr>
          <w:rFonts w:asciiTheme="minorHAnsi" w:eastAsiaTheme="minorEastAsia" w:hAnsiTheme="minorHAnsi" w:cstheme="minorBidi"/>
          <w:b w:val="0"/>
          <w:noProof/>
          <w:kern w:val="0"/>
          <w:sz w:val="22"/>
          <w:lang w:val="en-IN" w:eastAsia="en-IN" w:bidi="mr-IN"/>
        </w:rPr>
      </w:pPr>
      <w:r>
        <w:rPr>
          <w:rFonts w:cs="Arial"/>
          <w:szCs w:val="18"/>
        </w:rPr>
        <w:fldChar w:fldCharType="begin"/>
      </w:r>
      <w:r>
        <w:rPr>
          <w:rFonts w:cs="Arial"/>
          <w:szCs w:val="18"/>
        </w:rPr>
        <w:instrText xml:space="preserve"> TOC \o "1-3" \h \z </w:instrText>
      </w:r>
      <w:r>
        <w:rPr>
          <w:rFonts w:cs="Arial"/>
          <w:szCs w:val="18"/>
        </w:rPr>
        <w:fldChar w:fldCharType="separate"/>
      </w:r>
      <w:hyperlink w:anchor="_Toc77947215" w:history="1">
        <w:r w:rsidR="00724512" w:rsidRPr="00837BE7">
          <w:rPr>
            <w:rStyle w:val="Hyperlink"/>
            <w:rFonts w:eastAsiaTheme="majorEastAsia"/>
            <w:noProof/>
          </w:rPr>
          <w:t>1.</w:t>
        </w:r>
        <w:r w:rsidR="00724512">
          <w:rPr>
            <w:rFonts w:asciiTheme="minorHAnsi" w:eastAsiaTheme="minorEastAsia" w:hAnsiTheme="minorHAnsi" w:cstheme="minorBidi"/>
            <w:b w:val="0"/>
            <w:noProof/>
            <w:kern w:val="0"/>
            <w:sz w:val="22"/>
            <w:lang w:val="en-IN" w:eastAsia="en-IN" w:bidi="mr-IN"/>
          </w:rPr>
          <w:tab/>
        </w:r>
        <w:r w:rsidR="00724512" w:rsidRPr="00837BE7">
          <w:rPr>
            <w:rStyle w:val="Hyperlink"/>
            <w:rFonts w:eastAsiaTheme="majorEastAsia"/>
            <w:noProof/>
          </w:rPr>
          <w:t>Introduction</w:t>
        </w:r>
        <w:r w:rsidR="00724512">
          <w:rPr>
            <w:noProof/>
            <w:webHidden/>
          </w:rPr>
          <w:tab/>
        </w:r>
        <w:r w:rsidR="00724512">
          <w:rPr>
            <w:noProof/>
            <w:webHidden/>
          </w:rPr>
          <w:fldChar w:fldCharType="begin"/>
        </w:r>
        <w:r w:rsidR="00724512">
          <w:rPr>
            <w:noProof/>
            <w:webHidden/>
          </w:rPr>
          <w:instrText xml:space="preserve"> PAGEREF _Toc77947215 \h </w:instrText>
        </w:r>
        <w:r w:rsidR="00724512">
          <w:rPr>
            <w:noProof/>
            <w:webHidden/>
          </w:rPr>
        </w:r>
        <w:r w:rsidR="00724512">
          <w:rPr>
            <w:noProof/>
            <w:webHidden/>
          </w:rPr>
          <w:fldChar w:fldCharType="separate"/>
        </w:r>
        <w:r w:rsidR="00724512">
          <w:rPr>
            <w:noProof/>
            <w:webHidden/>
          </w:rPr>
          <w:t>3</w:t>
        </w:r>
        <w:r w:rsidR="00724512">
          <w:rPr>
            <w:noProof/>
            <w:webHidden/>
          </w:rPr>
          <w:fldChar w:fldCharType="end"/>
        </w:r>
      </w:hyperlink>
    </w:p>
    <w:p w14:paraId="014FA270" w14:textId="6CC5BFD5" w:rsidR="00724512" w:rsidRDefault="00BC4DDA">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7216" w:history="1">
        <w:r w:rsidR="00724512" w:rsidRPr="00837BE7">
          <w:rPr>
            <w:rStyle w:val="Hyperlink"/>
            <w:rFonts w:eastAsiaTheme="majorEastAsia"/>
            <w:noProof/>
          </w:rPr>
          <w:t>2.</w:t>
        </w:r>
        <w:r w:rsidR="00724512">
          <w:rPr>
            <w:rFonts w:asciiTheme="minorHAnsi" w:eastAsiaTheme="minorEastAsia" w:hAnsiTheme="minorHAnsi" w:cstheme="minorBidi"/>
            <w:b w:val="0"/>
            <w:noProof/>
            <w:kern w:val="0"/>
            <w:sz w:val="22"/>
            <w:lang w:val="en-IN" w:eastAsia="en-IN" w:bidi="mr-IN"/>
          </w:rPr>
          <w:tab/>
        </w:r>
        <w:r w:rsidR="00724512" w:rsidRPr="00837BE7">
          <w:rPr>
            <w:rStyle w:val="Hyperlink"/>
            <w:rFonts w:eastAsiaTheme="majorEastAsia"/>
            <w:noProof/>
          </w:rPr>
          <w:t>Purpose</w:t>
        </w:r>
        <w:r w:rsidR="00724512">
          <w:rPr>
            <w:noProof/>
            <w:webHidden/>
          </w:rPr>
          <w:tab/>
        </w:r>
        <w:r w:rsidR="00724512">
          <w:rPr>
            <w:noProof/>
            <w:webHidden/>
          </w:rPr>
          <w:fldChar w:fldCharType="begin"/>
        </w:r>
        <w:r w:rsidR="00724512">
          <w:rPr>
            <w:noProof/>
            <w:webHidden/>
          </w:rPr>
          <w:instrText xml:space="preserve"> PAGEREF _Toc77947216 \h </w:instrText>
        </w:r>
        <w:r w:rsidR="00724512">
          <w:rPr>
            <w:noProof/>
            <w:webHidden/>
          </w:rPr>
        </w:r>
        <w:r w:rsidR="00724512">
          <w:rPr>
            <w:noProof/>
            <w:webHidden/>
          </w:rPr>
          <w:fldChar w:fldCharType="separate"/>
        </w:r>
        <w:r w:rsidR="00724512">
          <w:rPr>
            <w:noProof/>
            <w:webHidden/>
          </w:rPr>
          <w:t>3</w:t>
        </w:r>
        <w:r w:rsidR="00724512">
          <w:rPr>
            <w:noProof/>
            <w:webHidden/>
          </w:rPr>
          <w:fldChar w:fldCharType="end"/>
        </w:r>
      </w:hyperlink>
    </w:p>
    <w:p w14:paraId="6717630D" w14:textId="017429F0" w:rsidR="00724512" w:rsidRDefault="00BC4DDA">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7217" w:history="1">
        <w:r w:rsidR="00724512" w:rsidRPr="00837BE7">
          <w:rPr>
            <w:rStyle w:val="Hyperlink"/>
            <w:rFonts w:eastAsiaTheme="majorEastAsia"/>
            <w:noProof/>
          </w:rPr>
          <w:t>3.</w:t>
        </w:r>
        <w:r w:rsidR="00724512">
          <w:rPr>
            <w:rFonts w:asciiTheme="minorHAnsi" w:eastAsiaTheme="minorEastAsia" w:hAnsiTheme="minorHAnsi" w:cstheme="minorBidi"/>
            <w:b w:val="0"/>
            <w:noProof/>
            <w:kern w:val="0"/>
            <w:sz w:val="22"/>
            <w:lang w:val="en-IN" w:eastAsia="en-IN" w:bidi="mr-IN"/>
          </w:rPr>
          <w:tab/>
        </w:r>
        <w:r w:rsidR="00724512" w:rsidRPr="00837BE7">
          <w:rPr>
            <w:rStyle w:val="Hyperlink"/>
            <w:rFonts w:eastAsiaTheme="majorEastAsia"/>
            <w:noProof/>
          </w:rPr>
          <w:t>Scope</w:t>
        </w:r>
        <w:r w:rsidR="00724512">
          <w:rPr>
            <w:noProof/>
            <w:webHidden/>
          </w:rPr>
          <w:tab/>
        </w:r>
        <w:r w:rsidR="00724512">
          <w:rPr>
            <w:noProof/>
            <w:webHidden/>
          </w:rPr>
          <w:fldChar w:fldCharType="begin"/>
        </w:r>
        <w:r w:rsidR="00724512">
          <w:rPr>
            <w:noProof/>
            <w:webHidden/>
          </w:rPr>
          <w:instrText xml:space="preserve"> PAGEREF _Toc77947217 \h </w:instrText>
        </w:r>
        <w:r w:rsidR="00724512">
          <w:rPr>
            <w:noProof/>
            <w:webHidden/>
          </w:rPr>
        </w:r>
        <w:r w:rsidR="00724512">
          <w:rPr>
            <w:noProof/>
            <w:webHidden/>
          </w:rPr>
          <w:fldChar w:fldCharType="separate"/>
        </w:r>
        <w:r w:rsidR="00724512">
          <w:rPr>
            <w:noProof/>
            <w:webHidden/>
          </w:rPr>
          <w:t>3</w:t>
        </w:r>
        <w:r w:rsidR="00724512">
          <w:rPr>
            <w:noProof/>
            <w:webHidden/>
          </w:rPr>
          <w:fldChar w:fldCharType="end"/>
        </w:r>
      </w:hyperlink>
    </w:p>
    <w:p w14:paraId="073FC4B1" w14:textId="61739918" w:rsidR="00724512" w:rsidRDefault="00BC4DDA">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7218" w:history="1">
        <w:r w:rsidR="00724512" w:rsidRPr="00837BE7">
          <w:rPr>
            <w:rStyle w:val="Hyperlink"/>
            <w:rFonts w:eastAsiaTheme="majorEastAsia"/>
            <w:noProof/>
          </w:rPr>
          <w:t>4.</w:t>
        </w:r>
        <w:r w:rsidR="00724512">
          <w:rPr>
            <w:rFonts w:asciiTheme="minorHAnsi" w:eastAsiaTheme="minorEastAsia" w:hAnsiTheme="minorHAnsi" w:cstheme="minorBidi"/>
            <w:b w:val="0"/>
            <w:noProof/>
            <w:kern w:val="0"/>
            <w:sz w:val="22"/>
            <w:lang w:val="en-IN" w:eastAsia="en-IN" w:bidi="mr-IN"/>
          </w:rPr>
          <w:tab/>
        </w:r>
        <w:r w:rsidR="00724512" w:rsidRPr="00837BE7">
          <w:rPr>
            <w:rStyle w:val="Hyperlink"/>
            <w:rFonts w:eastAsiaTheme="majorEastAsia"/>
            <w:noProof/>
          </w:rPr>
          <w:t>Configuration Management Activities</w:t>
        </w:r>
        <w:r w:rsidR="00724512">
          <w:rPr>
            <w:noProof/>
            <w:webHidden/>
          </w:rPr>
          <w:tab/>
        </w:r>
        <w:r w:rsidR="00724512">
          <w:rPr>
            <w:noProof/>
            <w:webHidden/>
          </w:rPr>
          <w:fldChar w:fldCharType="begin"/>
        </w:r>
        <w:r w:rsidR="00724512">
          <w:rPr>
            <w:noProof/>
            <w:webHidden/>
          </w:rPr>
          <w:instrText xml:space="preserve"> PAGEREF _Toc77947218 \h </w:instrText>
        </w:r>
        <w:r w:rsidR="00724512">
          <w:rPr>
            <w:noProof/>
            <w:webHidden/>
          </w:rPr>
        </w:r>
        <w:r w:rsidR="00724512">
          <w:rPr>
            <w:noProof/>
            <w:webHidden/>
          </w:rPr>
          <w:fldChar w:fldCharType="separate"/>
        </w:r>
        <w:r w:rsidR="00724512">
          <w:rPr>
            <w:noProof/>
            <w:webHidden/>
          </w:rPr>
          <w:t>3</w:t>
        </w:r>
        <w:r w:rsidR="00724512">
          <w:rPr>
            <w:noProof/>
            <w:webHidden/>
          </w:rPr>
          <w:fldChar w:fldCharType="end"/>
        </w:r>
      </w:hyperlink>
    </w:p>
    <w:p w14:paraId="34696682" w14:textId="19A16DE0" w:rsidR="00724512" w:rsidRDefault="00BC4DDA">
      <w:pPr>
        <w:pStyle w:val="TOC2"/>
        <w:rPr>
          <w:rFonts w:asciiTheme="minorHAnsi" w:eastAsiaTheme="minorEastAsia" w:hAnsiTheme="minorHAnsi" w:cstheme="minorBidi"/>
          <w:noProof/>
          <w:kern w:val="0"/>
          <w:sz w:val="22"/>
          <w:lang w:val="en-IN" w:eastAsia="en-IN" w:bidi="mr-IN"/>
        </w:rPr>
      </w:pPr>
      <w:hyperlink w:anchor="_Toc77947219" w:history="1">
        <w:r w:rsidR="00724512" w:rsidRPr="00837BE7">
          <w:rPr>
            <w:rStyle w:val="Hyperlink"/>
            <w:rFonts w:eastAsiaTheme="majorEastAsia"/>
            <w:noProof/>
          </w:rPr>
          <w:t>4.1</w:t>
        </w:r>
        <w:r w:rsidR="00724512">
          <w:rPr>
            <w:rFonts w:asciiTheme="minorHAnsi" w:eastAsiaTheme="minorEastAsia" w:hAnsiTheme="minorHAnsi" w:cstheme="minorBidi"/>
            <w:noProof/>
            <w:kern w:val="0"/>
            <w:sz w:val="22"/>
            <w:lang w:val="en-IN" w:eastAsia="en-IN" w:bidi="mr-IN"/>
          </w:rPr>
          <w:tab/>
        </w:r>
        <w:r w:rsidR="00724512" w:rsidRPr="00837BE7">
          <w:rPr>
            <w:rStyle w:val="Hyperlink"/>
            <w:rFonts w:eastAsiaTheme="majorEastAsia"/>
            <w:noProof/>
          </w:rPr>
          <w:t>Objectives</w:t>
        </w:r>
        <w:r w:rsidR="00724512">
          <w:rPr>
            <w:noProof/>
            <w:webHidden/>
          </w:rPr>
          <w:tab/>
        </w:r>
        <w:r w:rsidR="00724512">
          <w:rPr>
            <w:noProof/>
            <w:webHidden/>
          </w:rPr>
          <w:fldChar w:fldCharType="begin"/>
        </w:r>
        <w:r w:rsidR="00724512">
          <w:rPr>
            <w:noProof/>
            <w:webHidden/>
          </w:rPr>
          <w:instrText xml:space="preserve"> PAGEREF _Toc77947219 \h </w:instrText>
        </w:r>
        <w:r w:rsidR="00724512">
          <w:rPr>
            <w:noProof/>
            <w:webHidden/>
          </w:rPr>
        </w:r>
        <w:r w:rsidR="00724512">
          <w:rPr>
            <w:noProof/>
            <w:webHidden/>
          </w:rPr>
          <w:fldChar w:fldCharType="separate"/>
        </w:r>
        <w:r w:rsidR="00724512">
          <w:rPr>
            <w:noProof/>
            <w:webHidden/>
          </w:rPr>
          <w:t>3</w:t>
        </w:r>
        <w:r w:rsidR="00724512">
          <w:rPr>
            <w:noProof/>
            <w:webHidden/>
          </w:rPr>
          <w:fldChar w:fldCharType="end"/>
        </w:r>
      </w:hyperlink>
    </w:p>
    <w:p w14:paraId="4A8E6982" w14:textId="4213BFFA" w:rsidR="00724512" w:rsidRDefault="00BC4DDA">
      <w:pPr>
        <w:pStyle w:val="TOC2"/>
        <w:rPr>
          <w:rFonts w:asciiTheme="minorHAnsi" w:eastAsiaTheme="minorEastAsia" w:hAnsiTheme="minorHAnsi" w:cstheme="minorBidi"/>
          <w:noProof/>
          <w:kern w:val="0"/>
          <w:sz w:val="22"/>
          <w:lang w:val="en-IN" w:eastAsia="en-IN" w:bidi="mr-IN"/>
        </w:rPr>
      </w:pPr>
      <w:hyperlink w:anchor="_Toc77947220" w:history="1">
        <w:r w:rsidR="00724512" w:rsidRPr="00837BE7">
          <w:rPr>
            <w:rStyle w:val="Hyperlink"/>
            <w:rFonts w:eastAsiaTheme="majorEastAsia"/>
            <w:noProof/>
          </w:rPr>
          <w:t>4.2</w:t>
        </w:r>
        <w:r w:rsidR="00724512">
          <w:rPr>
            <w:rFonts w:asciiTheme="minorHAnsi" w:eastAsiaTheme="minorEastAsia" w:hAnsiTheme="minorHAnsi" w:cstheme="minorBidi"/>
            <w:noProof/>
            <w:kern w:val="0"/>
            <w:sz w:val="22"/>
            <w:lang w:val="en-IN" w:eastAsia="en-IN" w:bidi="mr-IN"/>
          </w:rPr>
          <w:tab/>
        </w:r>
        <w:r w:rsidR="00724512" w:rsidRPr="00837BE7">
          <w:rPr>
            <w:rStyle w:val="Hyperlink"/>
            <w:rFonts w:eastAsiaTheme="majorEastAsia"/>
            <w:noProof/>
          </w:rPr>
          <w:t>Approach</w:t>
        </w:r>
        <w:r w:rsidR="00724512">
          <w:rPr>
            <w:noProof/>
            <w:webHidden/>
          </w:rPr>
          <w:tab/>
        </w:r>
        <w:r w:rsidR="00724512">
          <w:rPr>
            <w:noProof/>
            <w:webHidden/>
          </w:rPr>
          <w:fldChar w:fldCharType="begin"/>
        </w:r>
        <w:r w:rsidR="00724512">
          <w:rPr>
            <w:noProof/>
            <w:webHidden/>
          </w:rPr>
          <w:instrText xml:space="preserve"> PAGEREF _Toc77947220 \h </w:instrText>
        </w:r>
        <w:r w:rsidR="00724512">
          <w:rPr>
            <w:noProof/>
            <w:webHidden/>
          </w:rPr>
        </w:r>
        <w:r w:rsidR="00724512">
          <w:rPr>
            <w:noProof/>
            <w:webHidden/>
          </w:rPr>
          <w:fldChar w:fldCharType="separate"/>
        </w:r>
        <w:r w:rsidR="00724512">
          <w:rPr>
            <w:noProof/>
            <w:webHidden/>
          </w:rPr>
          <w:t>3</w:t>
        </w:r>
        <w:r w:rsidR="00724512">
          <w:rPr>
            <w:noProof/>
            <w:webHidden/>
          </w:rPr>
          <w:fldChar w:fldCharType="end"/>
        </w:r>
      </w:hyperlink>
    </w:p>
    <w:p w14:paraId="547289BA" w14:textId="1EE5B678" w:rsidR="00724512" w:rsidRDefault="00BC4DDA">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7221" w:history="1">
        <w:r w:rsidR="00724512" w:rsidRPr="00837BE7">
          <w:rPr>
            <w:rStyle w:val="Hyperlink"/>
            <w:rFonts w:eastAsiaTheme="majorEastAsia"/>
            <w:noProof/>
          </w:rPr>
          <w:t>5.</w:t>
        </w:r>
        <w:r w:rsidR="00724512">
          <w:rPr>
            <w:rFonts w:asciiTheme="minorHAnsi" w:eastAsiaTheme="minorEastAsia" w:hAnsiTheme="minorHAnsi" w:cstheme="minorBidi"/>
            <w:b w:val="0"/>
            <w:noProof/>
            <w:kern w:val="0"/>
            <w:sz w:val="22"/>
            <w:lang w:val="en-IN" w:eastAsia="en-IN" w:bidi="mr-IN"/>
          </w:rPr>
          <w:tab/>
        </w:r>
        <w:r w:rsidR="00724512" w:rsidRPr="00837BE7">
          <w:rPr>
            <w:rStyle w:val="Hyperlink"/>
            <w:rFonts w:eastAsiaTheme="majorEastAsia"/>
            <w:noProof/>
          </w:rPr>
          <w:t>Configuration Management Activities</w:t>
        </w:r>
        <w:r w:rsidR="00724512">
          <w:rPr>
            <w:noProof/>
            <w:webHidden/>
          </w:rPr>
          <w:tab/>
        </w:r>
        <w:r w:rsidR="00724512">
          <w:rPr>
            <w:noProof/>
            <w:webHidden/>
          </w:rPr>
          <w:fldChar w:fldCharType="begin"/>
        </w:r>
        <w:r w:rsidR="00724512">
          <w:rPr>
            <w:noProof/>
            <w:webHidden/>
          </w:rPr>
          <w:instrText xml:space="preserve"> PAGEREF _Toc77947221 \h </w:instrText>
        </w:r>
        <w:r w:rsidR="00724512">
          <w:rPr>
            <w:noProof/>
            <w:webHidden/>
          </w:rPr>
        </w:r>
        <w:r w:rsidR="00724512">
          <w:rPr>
            <w:noProof/>
            <w:webHidden/>
          </w:rPr>
          <w:fldChar w:fldCharType="separate"/>
        </w:r>
        <w:r w:rsidR="00724512">
          <w:rPr>
            <w:noProof/>
            <w:webHidden/>
          </w:rPr>
          <w:t>4</w:t>
        </w:r>
        <w:r w:rsidR="00724512">
          <w:rPr>
            <w:noProof/>
            <w:webHidden/>
          </w:rPr>
          <w:fldChar w:fldCharType="end"/>
        </w:r>
      </w:hyperlink>
    </w:p>
    <w:p w14:paraId="491A74D1" w14:textId="7F79167D" w:rsidR="00724512" w:rsidRDefault="00BC4DDA">
      <w:pPr>
        <w:pStyle w:val="TOC2"/>
        <w:rPr>
          <w:rFonts w:asciiTheme="minorHAnsi" w:eastAsiaTheme="minorEastAsia" w:hAnsiTheme="minorHAnsi" w:cstheme="minorBidi"/>
          <w:noProof/>
          <w:kern w:val="0"/>
          <w:sz w:val="22"/>
          <w:lang w:val="en-IN" w:eastAsia="en-IN" w:bidi="mr-IN"/>
        </w:rPr>
      </w:pPr>
      <w:hyperlink w:anchor="_Toc77947222" w:history="1">
        <w:r w:rsidR="00724512" w:rsidRPr="00837BE7">
          <w:rPr>
            <w:rStyle w:val="Hyperlink"/>
            <w:rFonts w:eastAsiaTheme="majorEastAsia"/>
            <w:noProof/>
          </w:rPr>
          <w:t>5.1</w:t>
        </w:r>
        <w:r w:rsidR="00724512">
          <w:rPr>
            <w:rFonts w:asciiTheme="minorHAnsi" w:eastAsiaTheme="minorEastAsia" w:hAnsiTheme="minorHAnsi" w:cstheme="minorBidi"/>
            <w:noProof/>
            <w:kern w:val="0"/>
            <w:sz w:val="22"/>
            <w:lang w:val="en-IN" w:eastAsia="en-IN" w:bidi="mr-IN"/>
          </w:rPr>
          <w:tab/>
        </w:r>
        <w:r w:rsidR="00724512" w:rsidRPr="00837BE7">
          <w:rPr>
            <w:rStyle w:val="Hyperlink"/>
            <w:rFonts w:eastAsiaTheme="majorEastAsia"/>
            <w:noProof/>
          </w:rPr>
          <w:t>Configuration Management Planning</w:t>
        </w:r>
        <w:r w:rsidR="00724512">
          <w:rPr>
            <w:noProof/>
            <w:webHidden/>
          </w:rPr>
          <w:tab/>
        </w:r>
        <w:r w:rsidR="00724512">
          <w:rPr>
            <w:noProof/>
            <w:webHidden/>
          </w:rPr>
          <w:fldChar w:fldCharType="begin"/>
        </w:r>
        <w:r w:rsidR="00724512">
          <w:rPr>
            <w:noProof/>
            <w:webHidden/>
          </w:rPr>
          <w:instrText xml:space="preserve"> PAGEREF _Toc77947222 \h </w:instrText>
        </w:r>
        <w:r w:rsidR="00724512">
          <w:rPr>
            <w:noProof/>
            <w:webHidden/>
          </w:rPr>
        </w:r>
        <w:r w:rsidR="00724512">
          <w:rPr>
            <w:noProof/>
            <w:webHidden/>
          </w:rPr>
          <w:fldChar w:fldCharType="separate"/>
        </w:r>
        <w:r w:rsidR="00724512">
          <w:rPr>
            <w:noProof/>
            <w:webHidden/>
          </w:rPr>
          <w:t>4</w:t>
        </w:r>
        <w:r w:rsidR="00724512">
          <w:rPr>
            <w:noProof/>
            <w:webHidden/>
          </w:rPr>
          <w:fldChar w:fldCharType="end"/>
        </w:r>
      </w:hyperlink>
    </w:p>
    <w:p w14:paraId="1700645F" w14:textId="1D4F2B03" w:rsidR="00724512" w:rsidRDefault="00BC4DDA">
      <w:pPr>
        <w:pStyle w:val="TOC2"/>
        <w:rPr>
          <w:rFonts w:asciiTheme="minorHAnsi" w:eastAsiaTheme="minorEastAsia" w:hAnsiTheme="minorHAnsi" w:cstheme="minorBidi"/>
          <w:noProof/>
          <w:kern w:val="0"/>
          <w:sz w:val="22"/>
          <w:lang w:val="en-IN" w:eastAsia="en-IN" w:bidi="mr-IN"/>
        </w:rPr>
      </w:pPr>
      <w:hyperlink w:anchor="_Toc77947223" w:history="1">
        <w:r w:rsidR="00724512" w:rsidRPr="00837BE7">
          <w:rPr>
            <w:rStyle w:val="Hyperlink"/>
            <w:rFonts w:eastAsiaTheme="majorEastAsia"/>
            <w:noProof/>
          </w:rPr>
          <w:t>5.2</w:t>
        </w:r>
        <w:r w:rsidR="00724512">
          <w:rPr>
            <w:rFonts w:asciiTheme="minorHAnsi" w:eastAsiaTheme="minorEastAsia" w:hAnsiTheme="minorHAnsi" w:cstheme="minorBidi"/>
            <w:noProof/>
            <w:kern w:val="0"/>
            <w:sz w:val="22"/>
            <w:lang w:val="en-IN" w:eastAsia="en-IN" w:bidi="mr-IN"/>
          </w:rPr>
          <w:tab/>
        </w:r>
        <w:r w:rsidR="00724512" w:rsidRPr="00837BE7">
          <w:rPr>
            <w:rStyle w:val="Hyperlink"/>
            <w:rFonts w:eastAsiaTheme="majorEastAsia"/>
            <w:noProof/>
          </w:rPr>
          <w:t>Configuration Identification</w:t>
        </w:r>
        <w:r w:rsidR="00724512">
          <w:rPr>
            <w:noProof/>
            <w:webHidden/>
          </w:rPr>
          <w:tab/>
        </w:r>
        <w:r w:rsidR="00724512">
          <w:rPr>
            <w:noProof/>
            <w:webHidden/>
          </w:rPr>
          <w:fldChar w:fldCharType="begin"/>
        </w:r>
        <w:r w:rsidR="00724512">
          <w:rPr>
            <w:noProof/>
            <w:webHidden/>
          </w:rPr>
          <w:instrText xml:space="preserve"> PAGEREF _Toc77947223 \h </w:instrText>
        </w:r>
        <w:r w:rsidR="00724512">
          <w:rPr>
            <w:noProof/>
            <w:webHidden/>
          </w:rPr>
        </w:r>
        <w:r w:rsidR="00724512">
          <w:rPr>
            <w:noProof/>
            <w:webHidden/>
          </w:rPr>
          <w:fldChar w:fldCharType="separate"/>
        </w:r>
        <w:r w:rsidR="00724512">
          <w:rPr>
            <w:noProof/>
            <w:webHidden/>
          </w:rPr>
          <w:t>4</w:t>
        </w:r>
        <w:r w:rsidR="00724512">
          <w:rPr>
            <w:noProof/>
            <w:webHidden/>
          </w:rPr>
          <w:fldChar w:fldCharType="end"/>
        </w:r>
      </w:hyperlink>
    </w:p>
    <w:p w14:paraId="05176050" w14:textId="7EC049E9" w:rsidR="00724512" w:rsidRDefault="00BC4DDA">
      <w:pPr>
        <w:pStyle w:val="TOC2"/>
        <w:rPr>
          <w:rFonts w:asciiTheme="minorHAnsi" w:eastAsiaTheme="minorEastAsia" w:hAnsiTheme="minorHAnsi" w:cstheme="minorBidi"/>
          <w:noProof/>
          <w:kern w:val="0"/>
          <w:sz w:val="22"/>
          <w:lang w:val="en-IN" w:eastAsia="en-IN" w:bidi="mr-IN"/>
        </w:rPr>
      </w:pPr>
      <w:hyperlink w:anchor="_Toc77947224" w:history="1">
        <w:r w:rsidR="00724512" w:rsidRPr="00837BE7">
          <w:rPr>
            <w:rStyle w:val="Hyperlink"/>
            <w:rFonts w:eastAsiaTheme="majorEastAsia"/>
            <w:noProof/>
          </w:rPr>
          <w:t>5.3</w:t>
        </w:r>
        <w:r w:rsidR="00724512">
          <w:rPr>
            <w:rFonts w:asciiTheme="minorHAnsi" w:eastAsiaTheme="minorEastAsia" w:hAnsiTheme="minorHAnsi" w:cstheme="minorBidi"/>
            <w:noProof/>
            <w:kern w:val="0"/>
            <w:sz w:val="22"/>
            <w:lang w:val="en-IN" w:eastAsia="en-IN" w:bidi="mr-IN"/>
          </w:rPr>
          <w:tab/>
        </w:r>
        <w:r w:rsidR="00724512" w:rsidRPr="00837BE7">
          <w:rPr>
            <w:rStyle w:val="Hyperlink"/>
            <w:rFonts w:eastAsiaTheme="majorEastAsia"/>
            <w:noProof/>
          </w:rPr>
          <w:t>Configuration Control</w:t>
        </w:r>
        <w:r w:rsidR="00724512">
          <w:rPr>
            <w:noProof/>
            <w:webHidden/>
          </w:rPr>
          <w:tab/>
        </w:r>
        <w:r w:rsidR="00724512">
          <w:rPr>
            <w:noProof/>
            <w:webHidden/>
          </w:rPr>
          <w:fldChar w:fldCharType="begin"/>
        </w:r>
        <w:r w:rsidR="00724512">
          <w:rPr>
            <w:noProof/>
            <w:webHidden/>
          </w:rPr>
          <w:instrText xml:space="preserve"> PAGEREF _Toc77947224 \h </w:instrText>
        </w:r>
        <w:r w:rsidR="00724512">
          <w:rPr>
            <w:noProof/>
            <w:webHidden/>
          </w:rPr>
        </w:r>
        <w:r w:rsidR="00724512">
          <w:rPr>
            <w:noProof/>
            <w:webHidden/>
          </w:rPr>
          <w:fldChar w:fldCharType="separate"/>
        </w:r>
        <w:r w:rsidR="00724512">
          <w:rPr>
            <w:noProof/>
            <w:webHidden/>
          </w:rPr>
          <w:t>4</w:t>
        </w:r>
        <w:r w:rsidR="00724512">
          <w:rPr>
            <w:noProof/>
            <w:webHidden/>
          </w:rPr>
          <w:fldChar w:fldCharType="end"/>
        </w:r>
      </w:hyperlink>
    </w:p>
    <w:p w14:paraId="6CD6A1B2" w14:textId="6C2B7AA3" w:rsidR="00724512" w:rsidRDefault="00BC4DDA">
      <w:pPr>
        <w:pStyle w:val="TOC2"/>
        <w:rPr>
          <w:rFonts w:asciiTheme="minorHAnsi" w:eastAsiaTheme="minorEastAsia" w:hAnsiTheme="minorHAnsi" w:cstheme="minorBidi"/>
          <w:noProof/>
          <w:kern w:val="0"/>
          <w:sz w:val="22"/>
          <w:lang w:val="en-IN" w:eastAsia="en-IN" w:bidi="mr-IN"/>
        </w:rPr>
      </w:pPr>
      <w:hyperlink w:anchor="_Toc77947225" w:history="1">
        <w:r w:rsidR="00724512" w:rsidRPr="00837BE7">
          <w:rPr>
            <w:rStyle w:val="Hyperlink"/>
            <w:rFonts w:eastAsiaTheme="majorEastAsia"/>
            <w:noProof/>
          </w:rPr>
          <w:t>5.4</w:t>
        </w:r>
        <w:r w:rsidR="00724512">
          <w:rPr>
            <w:rFonts w:asciiTheme="minorHAnsi" w:eastAsiaTheme="minorEastAsia" w:hAnsiTheme="minorHAnsi" w:cstheme="minorBidi"/>
            <w:noProof/>
            <w:kern w:val="0"/>
            <w:sz w:val="22"/>
            <w:lang w:val="en-IN" w:eastAsia="en-IN" w:bidi="mr-IN"/>
          </w:rPr>
          <w:tab/>
        </w:r>
        <w:r w:rsidR="00724512" w:rsidRPr="00837BE7">
          <w:rPr>
            <w:rStyle w:val="Hyperlink"/>
            <w:rFonts w:eastAsiaTheme="majorEastAsia"/>
            <w:noProof/>
          </w:rPr>
          <w:t>Configuration Status Reporting</w:t>
        </w:r>
        <w:r w:rsidR="00724512">
          <w:rPr>
            <w:noProof/>
            <w:webHidden/>
          </w:rPr>
          <w:tab/>
        </w:r>
        <w:r w:rsidR="00724512">
          <w:rPr>
            <w:noProof/>
            <w:webHidden/>
          </w:rPr>
          <w:fldChar w:fldCharType="begin"/>
        </w:r>
        <w:r w:rsidR="00724512">
          <w:rPr>
            <w:noProof/>
            <w:webHidden/>
          </w:rPr>
          <w:instrText xml:space="preserve"> PAGEREF _Toc77947225 \h </w:instrText>
        </w:r>
        <w:r w:rsidR="00724512">
          <w:rPr>
            <w:noProof/>
            <w:webHidden/>
          </w:rPr>
        </w:r>
        <w:r w:rsidR="00724512">
          <w:rPr>
            <w:noProof/>
            <w:webHidden/>
          </w:rPr>
          <w:fldChar w:fldCharType="separate"/>
        </w:r>
        <w:r w:rsidR="00724512">
          <w:rPr>
            <w:noProof/>
            <w:webHidden/>
          </w:rPr>
          <w:t>4</w:t>
        </w:r>
        <w:r w:rsidR="00724512">
          <w:rPr>
            <w:noProof/>
            <w:webHidden/>
          </w:rPr>
          <w:fldChar w:fldCharType="end"/>
        </w:r>
      </w:hyperlink>
    </w:p>
    <w:p w14:paraId="01061231" w14:textId="766D51FE" w:rsidR="00724512" w:rsidRDefault="00BC4DDA">
      <w:pPr>
        <w:pStyle w:val="TOC2"/>
        <w:rPr>
          <w:rFonts w:asciiTheme="minorHAnsi" w:eastAsiaTheme="minorEastAsia" w:hAnsiTheme="minorHAnsi" w:cstheme="minorBidi"/>
          <w:noProof/>
          <w:kern w:val="0"/>
          <w:sz w:val="22"/>
          <w:lang w:val="en-IN" w:eastAsia="en-IN" w:bidi="mr-IN"/>
        </w:rPr>
      </w:pPr>
      <w:hyperlink w:anchor="_Toc77947226" w:history="1">
        <w:r w:rsidR="00724512" w:rsidRPr="00837BE7">
          <w:rPr>
            <w:rStyle w:val="Hyperlink"/>
            <w:rFonts w:eastAsiaTheme="majorEastAsia"/>
            <w:noProof/>
          </w:rPr>
          <w:t>5.5</w:t>
        </w:r>
        <w:r w:rsidR="00724512">
          <w:rPr>
            <w:rFonts w:asciiTheme="minorHAnsi" w:eastAsiaTheme="minorEastAsia" w:hAnsiTheme="minorHAnsi" w:cstheme="minorBidi"/>
            <w:noProof/>
            <w:kern w:val="0"/>
            <w:sz w:val="22"/>
            <w:lang w:val="en-IN" w:eastAsia="en-IN" w:bidi="mr-IN"/>
          </w:rPr>
          <w:tab/>
        </w:r>
        <w:r w:rsidR="00724512" w:rsidRPr="00837BE7">
          <w:rPr>
            <w:rStyle w:val="Hyperlink"/>
            <w:rFonts w:eastAsiaTheme="majorEastAsia"/>
            <w:noProof/>
          </w:rPr>
          <w:t>Configuration Verification and Audit</w:t>
        </w:r>
        <w:r w:rsidR="00724512">
          <w:rPr>
            <w:noProof/>
            <w:webHidden/>
          </w:rPr>
          <w:tab/>
        </w:r>
        <w:r w:rsidR="00724512">
          <w:rPr>
            <w:noProof/>
            <w:webHidden/>
          </w:rPr>
          <w:fldChar w:fldCharType="begin"/>
        </w:r>
        <w:r w:rsidR="00724512">
          <w:rPr>
            <w:noProof/>
            <w:webHidden/>
          </w:rPr>
          <w:instrText xml:space="preserve"> PAGEREF _Toc77947226 \h </w:instrText>
        </w:r>
        <w:r w:rsidR="00724512">
          <w:rPr>
            <w:noProof/>
            <w:webHidden/>
          </w:rPr>
        </w:r>
        <w:r w:rsidR="00724512">
          <w:rPr>
            <w:noProof/>
            <w:webHidden/>
          </w:rPr>
          <w:fldChar w:fldCharType="separate"/>
        </w:r>
        <w:r w:rsidR="00724512">
          <w:rPr>
            <w:noProof/>
            <w:webHidden/>
          </w:rPr>
          <w:t>5</w:t>
        </w:r>
        <w:r w:rsidR="00724512">
          <w:rPr>
            <w:noProof/>
            <w:webHidden/>
          </w:rPr>
          <w:fldChar w:fldCharType="end"/>
        </w:r>
      </w:hyperlink>
    </w:p>
    <w:p w14:paraId="60F4A443" w14:textId="0DFD5124" w:rsidR="00724512" w:rsidRDefault="00BC4DDA">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7227" w:history="1">
        <w:r w:rsidR="00724512" w:rsidRPr="00837BE7">
          <w:rPr>
            <w:rStyle w:val="Hyperlink"/>
            <w:rFonts w:eastAsiaTheme="majorEastAsia"/>
            <w:noProof/>
          </w:rPr>
          <w:t>6.</w:t>
        </w:r>
        <w:r w:rsidR="00724512">
          <w:rPr>
            <w:rFonts w:asciiTheme="minorHAnsi" w:eastAsiaTheme="minorEastAsia" w:hAnsiTheme="minorHAnsi" w:cstheme="minorBidi"/>
            <w:b w:val="0"/>
            <w:noProof/>
            <w:kern w:val="0"/>
            <w:sz w:val="22"/>
            <w:lang w:val="en-IN" w:eastAsia="en-IN" w:bidi="mr-IN"/>
          </w:rPr>
          <w:tab/>
        </w:r>
        <w:r w:rsidR="00724512" w:rsidRPr="00837BE7">
          <w:rPr>
            <w:rStyle w:val="Hyperlink"/>
            <w:rFonts w:eastAsiaTheme="majorEastAsia"/>
            <w:noProof/>
          </w:rPr>
          <w:t>Roles &amp; Responsibilities</w:t>
        </w:r>
        <w:r w:rsidR="00724512">
          <w:rPr>
            <w:noProof/>
            <w:webHidden/>
          </w:rPr>
          <w:tab/>
        </w:r>
        <w:r w:rsidR="00724512">
          <w:rPr>
            <w:noProof/>
            <w:webHidden/>
          </w:rPr>
          <w:fldChar w:fldCharType="begin"/>
        </w:r>
        <w:r w:rsidR="00724512">
          <w:rPr>
            <w:noProof/>
            <w:webHidden/>
          </w:rPr>
          <w:instrText xml:space="preserve"> PAGEREF _Toc77947227 \h </w:instrText>
        </w:r>
        <w:r w:rsidR="00724512">
          <w:rPr>
            <w:noProof/>
            <w:webHidden/>
          </w:rPr>
        </w:r>
        <w:r w:rsidR="00724512">
          <w:rPr>
            <w:noProof/>
            <w:webHidden/>
          </w:rPr>
          <w:fldChar w:fldCharType="separate"/>
        </w:r>
        <w:r w:rsidR="00724512">
          <w:rPr>
            <w:noProof/>
            <w:webHidden/>
          </w:rPr>
          <w:t>5</w:t>
        </w:r>
        <w:r w:rsidR="00724512">
          <w:rPr>
            <w:noProof/>
            <w:webHidden/>
          </w:rPr>
          <w:fldChar w:fldCharType="end"/>
        </w:r>
      </w:hyperlink>
    </w:p>
    <w:p w14:paraId="244E7C9A" w14:textId="7020ADBB" w:rsidR="00724512" w:rsidRDefault="00BC4DDA">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7228" w:history="1">
        <w:r w:rsidR="00724512" w:rsidRPr="00837BE7">
          <w:rPr>
            <w:rStyle w:val="Hyperlink"/>
            <w:rFonts w:eastAsiaTheme="majorEastAsia"/>
            <w:noProof/>
          </w:rPr>
          <w:t>7.</w:t>
        </w:r>
        <w:r w:rsidR="00724512">
          <w:rPr>
            <w:rFonts w:asciiTheme="minorHAnsi" w:eastAsiaTheme="minorEastAsia" w:hAnsiTheme="minorHAnsi" w:cstheme="minorBidi"/>
            <w:b w:val="0"/>
            <w:noProof/>
            <w:kern w:val="0"/>
            <w:sz w:val="22"/>
            <w:lang w:val="en-IN" w:eastAsia="en-IN" w:bidi="mr-IN"/>
          </w:rPr>
          <w:tab/>
        </w:r>
        <w:r w:rsidR="00724512" w:rsidRPr="00837BE7">
          <w:rPr>
            <w:rStyle w:val="Hyperlink"/>
            <w:rFonts w:eastAsiaTheme="majorEastAsia"/>
            <w:noProof/>
          </w:rPr>
          <w:t>RACI</w:t>
        </w:r>
        <w:r w:rsidR="00724512">
          <w:rPr>
            <w:noProof/>
            <w:webHidden/>
          </w:rPr>
          <w:tab/>
        </w:r>
        <w:r w:rsidR="00724512">
          <w:rPr>
            <w:noProof/>
            <w:webHidden/>
          </w:rPr>
          <w:fldChar w:fldCharType="begin"/>
        </w:r>
        <w:r w:rsidR="00724512">
          <w:rPr>
            <w:noProof/>
            <w:webHidden/>
          </w:rPr>
          <w:instrText xml:space="preserve"> PAGEREF _Toc77947228 \h </w:instrText>
        </w:r>
        <w:r w:rsidR="00724512">
          <w:rPr>
            <w:noProof/>
            <w:webHidden/>
          </w:rPr>
        </w:r>
        <w:r w:rsidR="00724512">
          <w:rPr>
            <w:noProof/>
            <w:webHidden/>
          </w:rPr>
          <w:fldChar w:fldCharType="separate"/>
        </w:r>
        <w:r w:rsidR="00724512">
          <w:rPr>
            <w:noProof/>
            <w:webHidden/>
          </w:rPr>
          <w:t>5</w:t>
        </w:r>
        <w:r w:rsidR="00724512">
          <w:rPr>
            <w:noProof/>
            <w:webHidden/>
          </w:rPr>
          <w:fldChar w:fldCharType="end"/>
        </w:r>
      </w:hyperlink>
    </w:p>
    <w:p w14:paraId="720EF237" w14:textId="47DE0B1C" w:rsidR="00724512" w:rsidRDefault="00BC4DDA">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7229" w:history="1">
        <w:r w:rsidR="00724512" w:rsidRPr="00837BE7">
          <w:rPr>
            <w:rStyle w:val="Hyperlink"/>
            <w:rFonts w:eastAsiaTheme="majorEastAsia"/>
            <w:noProof/>
          </w:rPr>
          <w:t>8.</w:t>
        </w:r>
        <w:r w:rsidR="00724512">
          <w:rPr>
            <w:rFonts w:asciiTheme="minorHAnsi" w:eastAsiaTheme="minorEastAsia" w:hAnsiTheme="minorHAnsi" w:cstheme="minorBidi"/>
            <w:b w:val="0"/>
            <w:noProof/>
            <w:kern w:val="0"/>
            <w:sz w:val="22"/>
            <w:lang w:val="en-IN" w:eastAsia="en-IN" w:bidi="mr-IN"/>
          </w:rPr>
          <w:tab/>
        </w:r>
        <w:r w:rsidR="00724512" w:rsidRPr="00837BE7">
          <w:rPr>
            <w:rStyle w:val="Hyperlink"/>
            <w:rFonts w:eastAsiaTheme="majorEastAsia"/>
            <w:noProof/>
          </w:rPr>
          <w:t>Summary</w:t>
        </w:r>
        <w:r w:rsidR="00724512">
          <w:rPr>
            <w:noProof/>
            <w:webHidden/>
          </w:rPr>
          <w:tab/>
        </w:r>
        <w:r w:rsidR="00724512">
          <w:rPr>
            <w:noProof/>
            <w:webHidden/>
          </w:rPr>
          <w:fldChar w:fldCharType="begin"/>
        </w:r>
        <w:r w:rsidR="00724512">
          <w:rPr>
            <w:noProof/>
            <w:webHidden/>
          </w:rPr>
          <w:instrText xml:space="preserve"> PAGEREF _Toc77947229 \h </w:instrText>
        </w:r>
        <w:r w:rsidR="00724512">
          <w:rPr>
            <w:noProof/>
            <w:webHidden/>
          </w:rPr>
        </w:r>
        <w:r w:rsidR="00724512">
          <w:rPr>
            <w:noProof/>
            <w:webHidden/>
          </w:rPr>
          <w:fldChar w:fldCharType="separate"/>
        </w:r>
        <w:r w:rsidR="00724512">
          <w:rPr>
            <w:noProof/>
            <w:webHidden/>
          </w:rPr>
          <w:t>7</w:t>
        </w:r>
        <w:r w:rsidR="00724512">
          <w:rPr>
            <w:noProof/>
            <w:webHidden/>
          </w:rPr>
          <w:fldChar w:fldCharType="end"/>
        </w:r>
      </w:hyperlink>
    </w:p>
    <w:p w14:paraId="55C6669D" w14:textId="426F12C1" w:rsidR="00DB3A81" w:rsidRPr="00A16503" w:rsidRDefault="00DB3A81" w:rsidP="00DB3A81">
      <w:pPr>
        <w:spacing w:after="200" w:line="276" w:lineRule="auto"/>
        <w:jc w:val="center"/>
        <w:rPr>
          <w:b/>
          <w:caps/>
          <w:color w:val="000000" w:themeColor="text1"/>
          <w:sz w:val="24"/>
          <w:lang w:eastAsia="en-GB"/>
        </w:rPr>
      </w:pPr>
      <w:r>
        <w:rPr>
          <w:rFonts w:cs="Arial"/>
          <w:szCs w:val="18"/>
        </w:rPr>
        <w:fldChar w:fldCharType="end"/>
      </w:r>
    </w:p>
    <w:p w14:paraId="375B73F8" w14:textId="77777777" w:rsidR="00DB3A81" w:rsidRPr="00A16503" w:rsidRDefault="00DB3A81" w:rsidP="00DB3A81"/>
    <w:p w14:paraId="4A7CD041" w14:textId="77777777" w:rsidR="00DB3A81" w:rsidRPr="00A16503" w:rsidRDefault="00DB3A81" w:rsidP="00DB3A81">
      <w:pPr>
        <w:rPr>
          <w:rFonts w:eastAsia="Calibri"/>
        </w:rPr>
      </w:pPr>
    </w:p>
    <w:p w14:paraId="314E1B51" w14:textId="77777777" w:rsidR="00DB3A81" w:rsidRPr="00A16503" w:rsidRDefault="00DB3A81" w:rsidP="00DB3A81">
      <w:pPr>
        <w:rPr>
          <w:rFonts w:eastAsia="Calibri"/>
        </w:rPr>
      </w:pPr>
    </w:p>
    <w:p w14:paraId="1C7AB3C4" w14:textId="77777777" w:rsidR="00DB3A81" w:rsidRPr="00A16503" w:rsidRDefault="00DB3A81" w:rsidP="00DB3A81">
      <w:pPr>
        <w:rPr>
          <w:rFonts w:eastAsia="Calibri"/>
        </w:rPr>
      </w:pPr>
    </w:p>
    <w:p w14:paraId="2A4F28AB" w14:textId="77777777" w:rsidR="00DB3A81" w:rsidRPr="00A16503" w:rsidRDefault="00DB3A81" w:rsidP="00DB3A81">
      <w:r w:rsidRPr="00A16503">
        <w:br w:type="page"/>
      </w:r>
    </w:p>
    <w:p w14:paraId="39D7E005" w14:textId="77777777" w:rsidR="00DB3A81" w:rsidRPr="00A16503" w:rsidRDefault="00DB3A81" w:rsidP="00DB3A81">
      <w:pPr>
        <w:pBdr>
          <w:bottom w:val="single" w:sz="4" w:space="1" w:color="auto"/>
        </w:pBdr>
        <w:rPr>
          <w:b/>
          <w:bCs/>
          <w:sz w:val="24"/>
        </w:rPr>
      </w:pPr>
      <w:r w:rsidRPr="00A16503">
        <w:rPr>
          <w:rFonts w:cs="Calibri"/>
          <w:b/>
          <w:bCs/>
          <w:sz w:val="24"/>
        </w:rPr>
        <w:lastRenderedPageBreak/>
        <w:t>Docu</w:t>
      </w:r>
      <w:r w:rsidRPr="00A16503">
        <w:rPr>
          <w:rFonts w:cs="Calibri"/>
          <w:b/>
          <w:bCs/>
          <w:spacing w:val="-1"/>
          <w:sz w:val="24"/>
        </w:rPr>
        <w:t>m</w:t>
      </w:r>
      <w:r w:rsidRPr="00A16503">
        <w:rPr>
          <w:rFonts w:cs="Calibri"/>
          <w:b/>
          <w:bCs/>
          <w:sz w:val="24"/>
        </w:rPr>
        <w:t>ent Co</w:t>
      </w:r>
      <w:r w:rsidRPr="00A16503">
        <w:rPr>
          <w:rFonts w:cs="Calibri"/>
          <w:b/>
          <w:bCs/>
          <w:spacing w:val="1"/>
          <w:sz w:val="24"/>
        </w:rPr>
        <w:t>n</w:t>
      </w:r>
      <w:r w:rsidRPr="00A16503">
        <w:rPr>
          <w:rFonts w:cs="Calibri"/>
          <w:b/>
          <w:bCs/>
          <w:sz w:val="24"/>
        </w:rPr>
        <w:t>trol</w:t>
      </w:r>
    </w:p>
    <w:p w14:paraId="29B9E6A0" w14:textId="77777777" w:rsidR="00DB3A81" w:rsidRPr="00A16503" w:rsidRDefault="00DB3A81" w:rsidP="00DB3A81">
      <w:pPr>
        <w:widowControl w:val="0"/>
        <w:autoSpaceDE w:val="0"/>
        <w:autoSpaceDN w:val="0"/>
        <w:adjustRightInd w:val="0"/>
        <w:spacing w:before="29"/>
        <w:rPr>
          <w:rFonts w:cs="Calibri"/>
          <w:sz w:val="22"/>
        </w:rPr>
      </w:pPr>
      <w:r w:rsidRPr="00A16503">
        <w:rPr>
          <w:rFonts w:cs="Calibri"/>
          <w:b/>
          <w:bCs/>
          <w:sz w:val="22"/>
        </w:rPr>
        <w:t>Docum</w:t>
      </w:r>
      <w:r w:rsidRPr="00A16503">
        <w:rPr>
          <w:rFonts w:cs="Calibri"/>
          <w:b/>
          <w:bCs/>
          <w:spacing w:val="1"/>
          <w:sz w:val="22"/>
        </w:rPr>
        <w:t>e</w:t>
      </w:r>
      <w:r w:rsidRPr="00A16503">
        <w:rPr>
          <w:rFonts w:cs="Calibri"/>
          <w:b/>
          <w:bCs/>
          <w:sz w:val="22"/>
        </w:rPr>
        <w:t>nt</w:t>
      </w:r>
      <w:r w:rsidRPr="00A16503">
        <w:rPr>
          <w:rFonts w:cs="Calibri"/>
          <w:b/>
          <w:bCs/>
          <w:spacing w:val="-1"/>
          <w:sz w:val="22"/>
        </w:rPr>
        <w:t xml:space="preserve"> </w:t>
      </w:r>
      <w:r w:rsidRPr="00A16503">
        <w:rPr>
          <w:rFonts w:cs="Calibri"/>
          <w:b/>
          <w:bCs/>
          <w:spacing w:val="1"/>
          <w:sz w:val="22"/>
        </w:rPr>
        <w:t>Ve</w:t>
      </w:r>
      <w:r w:rsidRPr="00A16503">
        <w:rPr>
          <w:rFonts w:cs="Calibri"/>
          <w:b/>
          <w:bCs/>
          <w:sz w:val="22"/>
        </w:rPr>
        <w:t>r</w:t>
      </w:r>
      <w:r w:rsidRPr="00A16503">
        <w:rPr>
          <w:rFonts w:cs="Calibri"/>
          <w:b/>
          <w:bCs/>
          <w:spacing w:val="-1"/>
          <w:sz w:val="22"/>
        </w:rPr>
        <w:t>s</w:t>
      </w:r>
      <w:r w:rsidRPr="00A16503">
        <w:rPr>
          <w:rFonts w:cs="Calibri"/>
          <w:b/>
          <w:bCs/>
          <w:sz w:val="22"/>
        </w:rPr>
        <w:t>ion H</w:t>
      </w:r>
      <w:r w:rsidRPr="00A16503">
        <w:rPr>
          <w:rFonts w:cs="Calibri"/>
          <w:b/>
          <w:bCs/>
          <w:spacing w:val="-2"/>
          <w:sz w:val="22"/>
        </w:rPr>
        <w:t>i</w:t>
      </w:r>
      <w:r w:rsidRPr="00A16503">
        <w:rPr>
          <w:rFonts w:cs="Calibri"/>
          <w:b/>
          <w:bCs/>
          <w:spacing w:val="1"/>
          <w:sz w:val="22"/>
        </w:rPr>
        <w:t>s</w:t>
      </w:r>
      <w:r w:rsidRPr="00A16503">
        <w:rPr>
          <w:rFonts w:cs="Calibri"/>
          <w:b/>
          <w:bCs/>
          <w:sz w:val="22"/>
        </w:rPr>
        <w:t>t</w:t>
      </w:r>
      <w:r w:rsidRPr="00A16503">
        <w:rPr>
          <w:rFonts w:cs="Calibri"/>
          <w:b/>
          <w:bCs/>
          <w:spacing w:val="-1"/>
          <w:sz w:val="22"/>
        </w:rPr>
        <w:t>o</w:t>
      </w:r>
      <w:r w:rsidRPr="00A16503">
        <w:rPr>
          <w:rFonts w:cs="Calibri"/>
          <w:b/>
          <w:bCs/>
          <w:spacing w:val="2"/>
          <w:sz w:val="22"/>
        </w:rPr>
        <w:t>r</w:t>
      </w:r>
      <w:r w:rsidRPr="00A16503">
        <w:rPr>
          <w:rFonts w:cs="Calibri"/>
          <w:b/>
          <w:bCs/>
          <w:sz w:val="22"/>
        </w:rPr>
        <w:t>y</w:t>
      </w:r>
    </w:p>
    <w:p w14:paraId="5BD1548D"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08A5898E" w14:textId="77777777" w:rsidR="00DB3A81" w:rsidRPr="00A16503" w:rsidRDefault="00DB3A81" w:rsidP="00DB3A81">
      <w:pPr>
        <w:widowControl w:val="0"/>
        <w:autoSpaceDE w:val="0"/>
        <w:autoSpaceDN w:val="0"/>
        <w:adjustRightInd w:val="0"/>
        <w:spacing w:line="240" w:lineRule="exact"/>
        <w:rPr>
          <w:rFonts w:cs="Calibri"/>
        </w:rPr>
      </w:pPr>
      <w:r w:rsidRPr="00A16503">
        <w:rPr>
          <w:rFonts w:cs="Calibri"/>
          <w:spacing w:val="-1"/>
        </w:rPr>
        <w:t>T</w:t>
      </w:r>
      <w:r w:rsidRPr="00A16503">
        <w:rPr>
          <w:rFonts w:cs="Calibri"/>
          <w:spacing w:val="1"/>
        </w:rPr>
        <w:t>h</w:t>
      </w:r>
      <w:r w:rsidRPr="00A16503">
        <w:rPr>
          <w:rFonts w:cs="Calibri"/>
        </w:rPr>
        <w:t>is</w:t>
      </w:r>
      <w:r w:rsidRPr="00A16503">
        <w:rPr>
          <w:rFonts w:cs="Calibri"/>
          <w:spacing w:val="-2"/>
        </w:rPr>
        <w:t xml:space="preserve"> </w:t>
      </w:r>
      <w:r w:rsidRPr="00A16503">
        <w:rPr>
          <w:rFonts w:cs="Calibri"/>
          <w:spacing w:val="1"/>
        </w:rPr>
        <w:t>t</w:t>
      </w:r>
      <w:r w:rsidRPr="00A16503">
        <w:rPr>
          <w:rFonts w:cs="Calibri"/>
        </w:rPr>
        <w:t>a</w:t>
      </w:r>
      <w:r w:rsidRPr="00A16503">
        <w:rPr>
          <w:rFonts w:cs="Calibri"/>
          <w:spacing w:val="1"/>
        </w:rPr>
        <w:t>b</w:t>
      </w:r>
      <w:r w:rsidRPr="00A16503">
        <w:rPr>
          <w:rFonts w:cs="Calibri"/>
        </w:rPr>
        <w:t>le</w:t>
      </w:r>
      <w:r w:rsidRPr="00A16503">
        <w:rPr>
          <w:rFonts w:cs="Calibri"/>
          <w:spacing w:val="1"/>
        </w:rPr>
        <w:t xml:space="preserve"> </w:t>
      </w:r>
      <w:r w:rsidRPr="00A16503">
        <w:rPr>
          <w:rFonts w:cs="Calibri"/>
          <w:spacing w:val="-1"/>
        </w:rPr>
        <w:t>s</w:t>
      </w:r>
      <w:r w:rsidRPr="00A16503">
        <w:rPr>
          <w:rFonts w:cs="Calibri"/>
          <w:spacing w:val="1"/>
        </w:rPr>
        <w:t>h</w:t>
      </w:r>
      <w:r w:rsidRPr="00A16503">
        <w:rPr>
          <w:rFonts w:cs="Calibri"/>
        </w:rPr>
        <w:t>o</w:t>
      </w:r>
      <w:r w:rsidRPr="00A16503">
        <w:rPr>
          <w:rFonts w:cs="Calibri"/>
          <w:spacing w:val="1"/>
        </w:rPr>
        <w:t>w</w:t>
      </w:r>
      <w:r w:rsidRPr="00A16503">
        <w:rPr>
          <w:rFonts w:cs="Calibri"/>
        </w:rPr>
        <w:t>s</w:t>
      </w:r>
      <w:r w:rsidRPr="00A16503">
        <w:rPr>
          <w:rFonts w:cs="Calibri"/>
          <w:spacing w:val="-2"/>
        </w:rPr>
        <w:t xml:space="preserve"> </w:t>
      </w:r>
      <w:r w:rsidRPr="00A16503">
        <w:rPr>
          <w:rFonts w:cs="Calibri"/>
        </w:rPr>
        <w:t>a r</w:t>
      </w:r>
      <w:r w:rsidRPr="00A16503">
        <w:rPr>
          <w:rFonts w:cs="Calibri"/>
          <w:spacing w:val="-1"/>
        </w:rPr>
        <w:t>e</w:t>
      </w:r>
      <w:r w:rsidRPr="00A16503">
        <w:rPr>
          <w:rFonts w:cs="Calibri"/>
        </w:rPr>
        <w:t xml:space="preserve">cord </w:t>
      </w:r>
      <w:r w:rsidRPr="00A16503">
        <w:rPr>
          <w:rFonts w:cs="Calibri"/>
          <w:spacing w:val="1"/>
        </w:rPr>
        <w:t>o</w:t>
      </w:r>
      <w:r w:rsidRPr="00A16503">
        <w:rPr>
          <w:rFonts w:cs="Calibri"/>
        </w:rPr>
        <w:t>f</w:t>
      </w:r>
      <w:r w:rsidRPr="00A16503">
        <w:rPr>
          <w:rFonts w:cs="Calibri"/>
          <w:spacing w:val="-2"/>
        </w:rPr>
        <w:t xml:space="preserve"> </w:t>
      </w:r>
      <w:r w:rsidRPr="00A16503">
        <w:rPr>
          <w:rFonts w:cs="Calibri"/>
        </w:rPr>
        <w:t>s</w:t>
      </w:r>
      <w:r w:rsidRPr="00A16503">
        <w:rPr>
          <w:rFonts w:cs="Calibri"/>
          <w:spacing w:val="1"/>
        </w:rPr>
        <w:t>i</w:t>
      </w:r>
      <w:r w:rsidRPr="00A16503">
        <w:rPr>
          <w:rFonts w:cs="Calibri"/>
        </w:rPr>
        <w:t>g</w:t>
      </w:r>
      <w:r w:rsidRPr="00A16503">
        <w:rPr>
          <w:rFonts w:cs="Calibri"/>
          <w:spacing w:val="1"/>
        </w:rPr>
        <w:t>n</w:t>
      </w:r>
      <w:r w:rsidRPr="00A16503">
        <w:rPr>
          <w:rFonts w:cs="Calibri"/>
        </w:rPr>
        <w:t>i</w:t>
      </w:r>
      <w:r w:rsidRPr="00A16503">
        <w:rPr>
          <w:rFonts w:cs="Calibri"/>
          <w:spacing w:val="-1"/>
        </w:rPr>
        <w:t>f</w:t>
      </w:r>
      <w:r w:rsidRPr="00A16503">
        <w:rPr>
          <w:rFonts w:cs="Calibri"/>
        </w:rPr>
        <w:t>ica</w:t>
      </w:r>
      <w:r w:rsidRPr="00A16503">
        <w:rPr>
          <w:rFonts w:cs="Calibri"/>
          <w:spacing w:val="5"/>
        </w:rPr>
        <w:t>n</w:t>
      </w:r>
      <w:r w:rsidRPr="00A16503">
        <w:rPr>
          <w:rFonts w:cs="Calibri"/>
        </w:rPr>
        <w:t>t c</w:t>
      </w:r>
      <w:r w:rsidRPr="00A16503">
        <w:rPr>
          <w:rFonts w:cs="Calibri"/>
          <w:spacing w:val="1"/>
        </w:rPr>
        <w:t>h</w:t>
      </w:r>
      <w:r w:rsidRPr="00A16503">
        <w:rPr>
          <w:rFonts w:cs="Calibri"/>
        </w:rPr>
        <w:t>a</w:t>
      </w:r>
      <w:r w:rsidRPr="00A16503">
        <w:rPr>
          <w:rFonts w:cs="Calibri"/>
          <w:spacing w:val="1"/>
        </w:rPr>
        <w:t>n</w:t>
      </w:r>
      <w:r w:rsidRPr="00A16503">
        <w:rPr>
          <w:rFonts w:cs="Calibri"/>
        </w:rPr>
        <w:t>g</w:t>
      </w:r>
      <w:r w:rsidRPr="00A16503">
        <w:rPr>
          <w:rFonts w:cs="Calibri"/>
          <w:spacing w:val="-1"/>
        </w:rPr>
        <w:t>e</w:t>
      </w:r>
      <w:r w:rsidRPr="00A16503">
        <w:rPr>
          <w:rFonts w:cs="Calibri"/>
        </w:rPr>
        <w:t>s</w:t>
      </w:r>
      <w:r w:rsidRPr="00A16503">
        <w:rPr>
          <w:rFonts w:cs="Calibri"/>
          <w:spacing w:val="-2"/>
        </w:rPr>
        <w:t xml:space="preserve"> </w:t>
      </w:r>
      <w:r w:rsidRPr="00A16503">
        <w:rPr>
          <w:rFonts w:cs="Calibri"/>
          <w:spacing w:val="1"/>
        </w:rPr>
        <w:t>t</w:t>
      </w:r>
      <w:r w:rsidRPr="00A16503">
        <w:rPr>
          <w:rFonts w:cs="Calibri"/>
        </w:rPr>
        <w:t>o</w:t>
      </w:r>
      <w:r w:rsidRPr="00A16503">
        <w:rPr>
          <w:rFonts w:cs="Calibri"/>
          <w:spacing w:val="-1"/>
        </w:rPr>
        <w:t xml:space="preserve"> </w:t>
      </w:r>
      <w:r w:rsidRPr="00A16503">
        <w:rPr>
          <w:rFonts w:cs="Calibri"/>
          <w:spacing w:val="1"/>
        </w:rPr>
        <w:t>th</w:t>
      </w:r>
      <w:r w:rsidRPr="00A16503">
        <w:rPr>
          <w:rFonts w:cs="Calibri"/>
        </w:rPr>
        <w:t>e</w:t>
      </w:r>
      <w:r w:rsidRPr="00A16503">
        <w:rPr>
          <w:rFonts w:cs="Calibri"/>
          <w:spacing w:val="-2"/>
        </w:rPr>
        <w:t xml:space="preserve"> </w:t>
      </w:r>
      <w:r w:rsidRPr="00A16503">
        <w:rPr>
          <w:rFonts w:cs="Calibri"/>
          <w:spacing w:val="1"/>
        </w:rPr>
        <w:t>d</w:t>
      </w:r>
      <w:r w:rsidRPr="00A16503">
        <w:rPr>
          <w:rFonts w:cs="Calibri"/>
        </w:rPr>
        <w:t>oc</w:t>
      </w:r>
      <w:r w:rsidRPr="00A16503">
        <w:rPr>
          <w:rFonts w:cs="Calibri"/>
          <w:spacing w:val="3"/>
        </w:rPr>
        <w:t>u</w:t>
      </w:r>
      <w:r w:rsidRPr="00A16503">
        <w:rPr>
          <w:rFonts w:cs="Calibri"/>
          <w:spacing w:val="-1"/>
        </w:rPr>
        <w:t>me</w:t>
      </w:r>
      <w:r w:rsidRPr="00A16503">
        <w:rPr>
          <w:rFonts w:cs="Calibri"/>
          <w:spacing w:val="1"/>
        </w:rPr>
        <w:t>n</w:t>
      </w:r>
      <w:r w:rsidRPr="00A16503">
        <w:rPr>
          <w:rFonts w:cs="Calibri"/>
        </w:rPr>
        <w:t>t.</w:t>
      </w:r>
    </w:p>
    <w:p w14:paraId="519AC861" w14:textId="77777777" w:rsidR="00DB3A81" w:rsidRPr="00A16503" w:rsidRDefault="00DB3A81" w:rsidP="00DB3A81"/>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3860"/>
      </w:tblGrid>
      <w:tr w:rsidR="00DB3A81" w:rsidRPr="00A16503" w14:paraId="0DE2866F" w14:textId="77777777" w:rsidTr="008162A1">
        <w:trPr>
          <w:trHeight w:hRule="exact" w:val="420"/>
        </w:trPr>
        <w:tc>
          <w:tcPr>
            <w:tcW w:w="1072" w:type="dxa"/>
            <w:shd w:val="clear" w:color="auto" w:fill="D9D9D9" w:themeFill="background1" w:themeFillShade="D9"/>
            <w:vAlign w:val="center"/>
          </w:tcPr>
          <w:p w14:paraId="3A060921" w14:textId="77777777" w:rsidR="00DB3A81" w:rsidRPr="00A16503" w:rsidRDefault="00DB3A81" w:rsidP="00F30A01">
            <w:pPr>
              <w:widowControl w:val="0"/>
              <w:autoSpaceDE w:val="0"/>
              <w:autoSpaceDN w:val="0"/>
              <w:adjustRightInd w:val="0"/>
              <w:spacing w:before="60"/>
              <w:ind w:left="90" w:right="81"/>
              <w:jc w:val="center"/>
              <w:rPr>
                <w:rFonts w:cs="Calibri"/>
                <w:b/>
                <w:sz w:val="18"/>
              </w:rPr>
            </w:pPr>
            <w:r w:rsidRPr="00A16503">
              <w:rPr>
                <w:rFonts w:cs="Calibri"/>
                <w:b/>
                <w:sz w:val="18"/>
                <w:szCs w:val="19"/>
              </w:rPr>
              <w:t>Vers</w:t>
            </w:r>
            <w:r w:rsidRPr="00A16503">
              <w:rPr>
                <w:rFonts w:cs="Calibri"/>
                <w:b/>
                <w:spacing w:val="-1"/>
                <w:sz w:val="18"/>
                <w:szCs w:val="19"/>
              </w:rPr>
              <w:t>i</w:t>
            </w:r>
            <w:r w:rsidRPr="00A16503">
              <w:rPr>
                <w:rFonts w:cs="Calibri"/>
                <w:b/>
                <w:sz w:val="18"/>
                <w:szCs w:val="19"/>
              </w:rPr>
              <w:t>on</w:t>
            </w:r>
          </w:p>
        </w:tc>
        <w:tc>
          <w:tcPr>
            <w:tcW w:w="1368" w:type="dxa"/>
            <w:shd w:val="clear" w:color="auto" w:fill="D9D9D9" w:themeFill="background1" w:themeFillShade="D9"/>
            <w:vAlign w:val="center"/>
          </w:tcPr>
          <w:p w14:paraId="1499134E" w14:textId="77777777" w:rsidR="00DB3A81" w:rsidRPr="00A16503" w:rsidRDefault="00DB3A81" w:rsidP="00F30A01">
            <w:pPr>
              <w:widowControl w:val="0"/>
              <w:autoSpaceDE w:val="0"/>
              <w:autoSpaceDN w:val="0"/>
              <w:adjustRightInd w:val="0"/>
              <w:spacing w:before="60"/>
              <w:ind w:left="99" w:right="91"/>
              <w:jc w:val="center"/>
              <w:rPr>
                <w:rFonts w:cs="Calibri"/>
                <w:b/>
                <w:sz w:val="18"/>
              </w:rPr>
            </w:pPr>
            <w:r w:rsidRPr="00A16503">
              <w:rPr>
                <w:rFonts w:cs="Calibri"/>
                <w:b/>
                <w:sz w:val="18"/>
                <w:szCs w:val="19"/>
              </w:rPr>
              <w:t>D</w:t>
            </w:r>
            <w:r w:rsidRPr="00A16503">
              <w:rPr>
                <w:rFonts w:cs="Calibri"/>
                <w:b/>
                <w:spacing w:val="-1"/>
                <w:sz w:val="18"/>
                <w:szCs w:val="19"/>
              </w:rPr>
              <w:t>a</w:t>
            </w:r>
            <w:r w:rsidRPr="00A16503">
              <w:rPr>
                <w:rFonts w:cs="Calibri"/>
                <w:b/>
                <w:sz w:val="18"/>
                <w:szCs w:val="19"/>
              </w:rPr>
              <w:t>te</w:t>
            </w:r>
          </w:p>
        </w:tc>
        <w:tc>
          <w:tcPr>
            <w:tcW w:w="2790" w:type="dxa"/>
            <w:shd w:val="clear" w:color="auto" w:fill="D9D9D9" w:themeFill="background1" w:themeFillShade="D9"/>
            <w:vAlign w:val="center"/>
          </w:tcPr>
          <w:p w14:paraId="4F86426B" w14:textId="77777777" w:rsidR="00DB3A81" w:rsidRPr="00A16503" w:rsidRDefault="00DB3A81" w:rsidP="00F30A01">
            <w:pPr>
              <w:widowControl w:val="0"/>
              <w:autoSpaceDE w:val="0"/>
              <w:autoSpaceDN w:val="0"/>
              <w:adjustRightInd w:val="0"/>
              <w:spacing w:before="60"/>
              <w:ind w:left="77" w:right="100"/>
              <w:rPr>
                <w:rFonts w:cs="Calibri"/>
                <w:b/>
                <w:sz w:val="18"/>
              </w:rPr>
            </w:pPr>
            <w:r w:rsidRPr="00A16503">
              <w:rPr>
                <w:rFonts w:cs="Calibri"/>
                <w:b/>
                <w:sz w:val="18"/>
                <w:szCs w:val="19"/>
              </w:rPr>
              <w:t>Author</w:t>
            </w:r>
          </w:p>
        </w:tc>
        <w:tc>
          <w:tcPr>
            <w:tcW w:w="3860" w:type="dxa"/>
            <w:shd w:val="clear" w:color="auto" w:fill="D9D9D9" w:themeFill="background1" w:themeFillShade="D9"/>
            <w:vAlign w:val="center"/>
          </w:tcPr>
          <w:p w14:paraId="6CAEEDB7" w14:textId="77777777" w:rsidR="00DB3A81" w:rsidRPr="00A16503" w:rsidRDefault="00DB3A81" w:rsidP="00F30A01">
            <w:pPr>
              <w:widowControl w:val="0"/>
              <w:autoSpaceDE w:val="0"/>
              <w:autoSpaceDN w:val="0"/>
              <w:adjustRightInd w:val="0"/>
              <w:spacing w:before="60"/>
              <w:ind w:left="80" w:right="89"/>
              <w:rPr>
                <w:rFonts w:cs="Calibri"/>
                <w:b/>
                <w:sz w:val="18"/>
              </w:rPr>
            </w:pPr>
            <w:r w:rsidRPr="00A16503">
              <w:rPr>
                <w:rFonts w:cs="Calibri"/>
                <w:b/>
                <w:sz w:val="18"/>
                <w:szCs w:val="19"/>
              </w:rPr>
              <w:t>Des</w:t>
            </w:r>
            <w:r w:rsidRPr="00A16503">
              <w:rPr>
                <w:rFonts w:cs="Calibri"/>
                <w:b/>
                <w:spacing w:val="-1"/>
                <w:sz w:val="18"/>
                <w:szCs w:val="19"/>
              </w:rPr>
              <w:t>c</w:t>
            </w:r>
            <w:r w:rsidRPr="00A16503">
              <w:rPr>
                <w:rFonts w:cs="Calibri"/>
                <w:b/>
                <w:sz w:val="18"/>
                <w:szCs w:val="19"/>
              </w:rPr>
              <w:t>rip</w:t>
            </w:r>
            <w:r w:rsidRPr="00A16503">
              <w:rPr>
                <w:rFonts w:cs="Calibri"/>
                <w:b/>
                <w:spacing w:val="-1"/>
                <w:sz w:val="18"/>
                <w:szCs w:val="19"/>
              </w:rPr>
              <w:t>t</w:t>
            </w:r>
            <w:r w:rsidRPr="00A16503">
              <w:rPr>
                <w:rFonts w:cs="Calibri"/>
                <w:b/>
                <w:spacing w:val="-2"/>
                <w:sz w:val="18"/>
                <w:szCs w:val="19"/>
              </w:rPr>
              <w:t>i</w:t>
            </w:r>
            <w:r w:rsidRPr="00A16503">
              <w:rPr>
                <w:rFonts w:cs="Calibri"/>
                <w:b/>
                <w:spacing w:val="2"/>
                <w:sz w:val="18"/>
                <w:szCs w:val="19"/>
              </w:rPr>
              <w:t>o</w:t>
            </w:r>
            <w:r w:rsidRPr="00A16503">
              <w:rPr>
                <w:rFonts w:cs="Calibri"/>
                <w:b/>
                <w:sz w:val="18"/>
                <w:szCs w:val="19"/>
              </w:rPr>
              <w:t>n</w:t>
            </w:r>
            <w:r w:rsidRPr="00A16503">
              <w:rPr>
                <w:rFonts w:cs="Calibri"/>
                <w:b/>
                <w:spacing w:val="-4"/>
                <w:sz w:val="18"/>
                <w:szCs w:val="19"/>
              </w:rPr>
              <w:t xml:space="preserve"> </w:t>
            </w:r>
            <w:r w:rsidRPr="00A16503">
              <w:rPr>
                <w:rFonts w:cs="Calibri"/>
                <w:b/>
                <w:sz w:val="18"/>
                <w:szCs w:val="19"/>
              </w:rPr>
              <w:t>of</w:t>
            </w:r>
            <w:r w:rsidRPr="00A16503">
              <w:rPr>
                <w:rFonts w:cs="Calibri"/>
                <w:b/>
                <w:spacing w:val="-1"/>
                <w:sz w:val="18"/>
                <w:szCs w:val="19"/>
              </w:rPr>
              <w:t xml:space="preserve"> </w:t>
            </w:r>
            <w:r w:rsidRPr="00A16503">
              <w:rPr>
                <w:rFonts w:cs="Calibri"/>
                <w:b/>
                <w:sz w:val="18"/>
                <w:szCs w:val="19"/>
              </w:rPr>
              <w:t>Ch</w:t>
            </w:r>
            <w:r w:rsidRPr="00A16503">
              <w:rPr>
                <w:rFonts w:cs="Calibri"/>
                <w:b/>
                <w:spacing w:val="-1"/>
                <w:sz w:val="18"/>
                <w:szCs w:val="19"/>
              </w:rPr>
              <w:t>a</w:t>
            </w:r>
            <w:r w:rsidRPr="00A16503">
              <w:rPr>
                <w:rFonts w:cs="Calibri"/>
                <w:b/>
                <w:spacing w:val="2"/>
                <w:sz w:val="18"/>
                <w:szCs w:val="19"/>
              </w:rPr>
              <w:t>n</w:t>
            </w:r>
            <w:r w:rsidRPr="00A16503">
              <w:rPr>
                <w:rFonts w:cs="Calibri"/>
                <w:b/>
                <w:sz w:val="18"/>
                <w:szCs w:val="19"/>
              </w:rPr>
              <w:t>ge</w:t>
            </w:r>
          </w:p>
        </w:tc>
      </w:tr>
      <w:tr w:rsidR="00DB3A81" w:rsidRPr="00A16503" w14:paraId="38D29052" w14:textId="77777777" w:rsidTr="008162A1">
        <w:trPr>
          <w:trHeight w:hRule="exact" w:val="299"/>
        </w:trPr>
        <w:tc>
          <w:tcPr>
            <w:tcW w:w="1072" w:type="dxa"/>
            <w:vAlign w:val="center"/>
          </w:tcPr>
          <w:p w14:paraId="464C1B07" w14:textId="3F9E75E9" w:rsidR="00DB3A81" w:rsidRPr="00A16503" w:rsidRDefault="00EE1D0B" w:rsidP="00F30A01">
            <w:pPr>
              <w:widowControl w:val="0"/>
              <w:autoSpaceDE w:val="0"/>
              <w:autoSpaceDN w:val="0"/>
              <w:adjustRightInd w:val="0"/>
              <w:ind w:left="90" w:right="81"/>
              <w:jc w:val="center"/>
              <w:rPr>
                <w:rFonts w:cs="Calibri"/>
                <w:sz w:val="18"/>
              </w:rPr>
            </w:pPr>
            <w:r>
              <w:rPr>
                <w:rFonts w:cs="Calibri"/>
                <w:sz w:val="18"/>
              </w:rPr>
              <w:t>1.0</w:t>
            </w:r>
          </w:p>
        </w:tc>
        <w:tc>
          <w:tcPr>
            <w:tcW w:w="1368" w:type="dxa"/>
            <w:vAlign w:val="center"/>
          </w:tcPr>
          <w:p w14:paraId="70B5B90D" w14:textId="1C02EF21" w:rsidR="00DB3A81" w:rsidRPr="00A16503" w:rsidRDefault="00F30A01" w:rsidP="00F30A01">
            <w:pPr>
              <w:widowControl w:val="0"/>
              <w:autoSpaceDE w:val="0"/>
              <w:autoSpaceDN w:val="0"/>
              <w:adjustRightInd w:val="0"/>
              <w:ind w:left="99" w:right="91"/>
              <w:jc w:val="center"/>
              <w:rPr>
                <w:rFonts w:cs="Calibri"/>
                <w:sz w:val="18"/>
              </w:rPr>
            </w:pPr>
            <w:r>
              <w:rPr>
                <w:rFonts w:cs="Calibri"/>
                <w:sz w:val="18"/>
              </w:rPr>
              <w:t>&lt;Date&gt;</w:t>
            </w:r>
          </w:p>
        </w:tc>
        <w:tc>
          <w:tcPr>
            <w:tcW w:w="2790" w:type="dxa"/>
            <w:vAlign w:val="center"/>
          </w:tcPr>
          <w:p w14:paraId="06891BF1" w14:textId="2091CF22" w:rsidR="00DB3A81" w:rsidRPr="00A16503" w:rsidRDefault="00F30A01" w:rsidP="00F30A01">
            <w:pPr>
              <w:widowControl w:val="0"/>
              <w:autoSpaceDE w:val="0"/>
              <w:autoSpaceDN w:val="0"/>
              <w:adjustRightInd w:val="0"/>
              <w:ind w:left="77" w:right="100"/>
              <w:rPr>
                <w:rFonts w:cs="Calibri"/>
                <w:sz w:val="18"/>
              </w:rPr>
            </w:pPr>
            <w:r>
              <w:rPr>
                <w:rFonts w:cs="Calibri"/>
                <w:sz w:val="18"/>
              </w:rPr>
              <w:t>&lt;Name&gt;</w:t>
            </w:r>
          </w:p>
        </w:tc>
        <w:tc>
          <w:tcPr>
            <w:tcW w:w="3860" w:type="dxa"/>
            <w:vAlign w:val="center"/>
          </w:tcPr>
          <w:p w14:paraId="55019589" w14:textId="699330AF" w:rsidR="00DB3A81" w:rsidRPr="00A16503" w:rsidRDefault="00F30A01" w:rsidP="00F30A01">
            <w:pPr>
              <w:widowControl w:val="0"/>
              <w:autoSpaceDE w:val="0"/>
              <w:autoSpaceDN w:val="0"/>
              <w:adjustRightInd w:val="0"/>
              <w:ind w:left="80" w:right="89"/>
              <w:rPr>
                <w:rFonts w:cs="Calibri"/>
                <w:sz w:val="18"/>
              </w:rPr>
            </w:pPr>
            <w:r>
              <w:rPr>
                <w:rFonts w:cs="Calibri"/>
                <w:sz w:val="18"/>
              </w:rPr>
              <w:t>Original Version</w:t>
            </w:r>
          </w:p>
        </w:tc>
      </w:tr>
      <w:tr w:rsidR="00DB3A81" w:rsidRPr="00A16503" w14:paraId="35047F6B" w14:textId="77777777" w:rsidTr="008162A1">
        <w:trPr>
          <w:trHeight w:hRule="exact" w:val="362"/>
        </w:trPr>
        <w:tc>
          <w:tcPr>
            <w:tcW w:w="1072" w:type="dxa"/>
            <w:vAlign w:val="center"/>
          </w:tcPr>
          <w:p w14:paraId="00F774AE"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3043F75A" w14:textId="77777777" w:rsidR="00DB3A81" w:rsidRPr="00A16503" w:rsidRDefault="00DB3A81" w:rsidP="00F30A01">
            <w:pPr>
              <w:widowControl w:val="0"/>
              <w:autoSpaceDE w:val="0"/>
              <w:autoSpaceDN w:val="0"/>
              <w:adjustRightInd w:val="0"/>
              <w:ind w:left="99" w:right="91"/>
              <w:rPr>
                <w:rFonts w:cs="Calibri"/>
                <w:sz w:val="18"/>
              </w:rPr>
            </w:pPr>
          </w:p>
        </w:tc>
        <w:tc>
          <w:tcPr>
            <w:tcW w:w="2790" w:type="dxa"/>
            <w:vAlign w:val="center"/>
          </w:tcPr>
          <w:p w14:paraId="3A74FDC1"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3537B416"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3C0A8712" w14:textId="77777777" w:rsidTr="008162A1">
        <w:trPr>
          <w:trHeight w:hRule="exact" w:val="370"/>
        </w:trPr>
        <w:tc>
          <w:tcPr>
            <w:tcW w:w="1072" w:type="dxa"/>
            <w:vAlign w:val="center"/>
          </w:tcPr>
          <w:p w14:paraId="0898F408"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ED6874F"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3711C894"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0489861"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128D4249" w14:textId="77777777" w:rsidTr="008162A1">
        <w:trPr>
          <w:trHeight w:hRule="exact" w:val="371"/>
        </w:trPr>
        <w:tc>
          <w:tcPr>
            <w:tcW w:w="1072" w:type="dxa"/>
            <w:vAlign w:val="center"/>
          </w:tcPr>
          <w:p w14:paraId="7AECA277"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321A2C5" w14:textId="77777777" w:rsidR="00DB3A81" w:rsidRPr="00A16503" w:rsidRDefault="00DB3A81" w:rsidP="00F30A01">
            <w:pPr>
              <w:widowControl w:val="0"/>
              <w:autoSpaceDE w:val="0"/>
              <w:autoSpaceDN w:val="0"/>
              <w:adjustRightInd w:val="0"/>
              <w:ind w:left="99" w:right="91"/>
              <w:rPr>
                <w:rFonts w:cs="Calibri"/>
                <w:sz w:val="18"/>
              </w:rPr>
            </w:pPr>
          </w:p>
        </w:tc>
        <w:tc>
          <w:tcPr>
            <w:tcW w:w="2790" w:type="dxa"/>
            <w:vAlign w:val="center"/>
          </w:tcPr>
          <w:p w14:paraId="1C6E3D01"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C27163F"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21A26740" w14:textId="77777777" w:rsidTr="008162A1">
        <w:trPr>
          <w:trHeight w:hRule="exact" w:val="380"/>
        </w:trPr>
        <w:tc>
          <w:tcPr>
            <w:tcW w:w="1072" w:type="dxa"/>
            <w:vAlign w:val="center"/>
          </w:tcPr>
          <w:p w14:paraId="5034A45D"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0E926652"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216C05CC"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8272AD1"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6A5B9A87" w14:textId="77777777" w:rsidTr="008162A1">
        <w:trPr>
          <w:trHeight w:hRule="exact" w:val="424"/>
        </w:trPr>
        <w:tc>
          <w:tcPr>
            <w:tcW w:w="1072" w:type="dxa"/>
            <w:vAlign w:val="center"/>
          </w:tcPr>
          <w:p w14:paraId="6E5FB520"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8B47346"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6DB73EEF"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29F6565B"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734BFC59" w14:textId="77777777" w:rsidTr="008162A1">
        <w:trPr>
          <w:trHeight w:hRule="exact" w:val="361"/>
        </w:trPr>
        <w:tc>
          <w:tcPr>
            <w:tcW w:w="1072" w:type="dxa"/>
            <w:vAlign w:val="center"/>
          </w:tcPr>
          <w:p w14:paraId="57441318"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99D68B1"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56C63A7F"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0DBEFF12" w14:textId="77777777" w:rsidR="00DB3A81" w:rsidRPr="00A16503" w:rsidRDefault="00DB3A81" w:rsidP="00F30A01">
            <w:pPr>
              <w:widowControl w:val="0"/>
              <w:autoSpaceDE w:val="0"/>
              <w:autoSpaceDN w:val="0"/>
              <w:adjustRightInd w:val="0"/>
              <w:ind w:left="80" w:right="89"/>
              <w:rPr>
                <w:rFonts w:cs="Calibri"/>
                <w:sz w:val="18"/>
              </w:rPr>
            </w:pPr>
          </w:p>
        </w:tc>
      </w:tr>
    </w:tbl>
    <w:p w14:paraId="451CE5FB" w14:textId="77777777" w:rsidR="00DB3A81" w:rsidRPr="00A16503" w:rsidRDefault="00DB3A81" w:rsidP="00DB3A81"/>
    <w:p w14:paraId="00AFAD92" w14:textId="77777777" w:rsidR="00DB3A81" w:rsidRPr="00A16503" w:rsidRDefault="00DB3A81" w:rsidP="00DB3A81"/>
    <w:p w14:paraId="6EA27647" w14:textId="77777777" w:rsidR="00DB3A81" w:rsidRPr="00A16503" w:rsidRDefault="00DB3A81" w:rsidP="00DB3A81">
      <w:pPr>
        <w:widowControl w:val="0"/>
        <w:autoSpaceDE w:val="0"/>
        <w:autoSpaceDN w:val="0"/>
        <w:adjustRightInd w:val="0"/>
        <w:spacing w:before="29"/>
        <w:rPr>
          <w:rFonts w:cs="Calibri"/>
          <w:b/>
          <w:bCs/>
          <w:sz w:val="22"/>
        </w:rPr>
      </w:pPr>
      <w:r w:rsidRPr="00A16503">
        <w:rPr>
          <w:rFonts w:cs="Calibri"/>
          <w:b/>
          <w:bCs/>
          <w:sz w:val="22"/>
        </w:rPr>
        <w:t>Approvals</w:t>
      </w:r>
    </w:p>
    <w:p w14:paraId="69A0837E"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4DE16E56" w14:textId="77777777" w:rsidR="00DB3A81" w:rsidRPr="00A16503" w:rsidRDefault="00DB3A81" w:rsidP="00DB3A81">
      <w:pPr>
        <w:widowControl w:val="0"/>
        <w:autoSpaceDE w:val="0"/>
        <w:autoSpaceDN w:val="0"/>
        <w:adjustRightInd w:val="0"/>
        <w:spacing w:line="240" w:lineRule="exact"/>
        <w:rPr>
          <w:rFonts w:cs="Calibri"/>
          <w:spacing w:val="-1"/>
        </w:rPr>
      </w:pPr>
      <w:r w:rsidRPr="00A16503">
        <w:rPr>
          <w:rFonts w:cs="Calibri"/>
          <w:spacing w:val="-1"/>
        </w:rPr>
        <w:t>This table shows the approvals on this document for circulation, use and withdrawal</w:t>
      </w:r>
    </w:p>
    <w:p w14:paraId="5C52B2DB" w14:textId="77777777" w:rsidR="00DB3A81" w:rsidRPr="00A16503" w:rsidRDefault="00DB3A81" w:rsidP="00DB3A81">
      <w:pPr>
        <w:widowControl w:val="0"/>
        <w:autoSpaceDE w:val="0"/>
        <w:autoSpaceDN w:val="0"/>
        <w:adjustRightInd w:val="0"/>
        <w:spacing w:line="240" w:lineRule="exact"/>
        <w:rPr>
          <w:rFonts w:cs="Calibri"/>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845"/>
        <w:gridCol w:w="2056"/>
        <w:gridCol w:w="2984"/>
      </w:tblGrid>
      <w:tr w:rsidR="00DB3A81" w:rsidRPr="00A16503" w14:paraId="3CAAF53D" w14:textId="77777777" w:rsidTr="00F30A01">
        <w:trPr>
          <w:trHeight w:hRule="exact" w:val="420"/>
        </w:trPr>
        <w:tc>
          <w:tcPr>
            <w:tcW w:w="1072" w:type="dxa"/>
            <w:shd w:val="clear" w:color="auto" w:fill="D9D9D9" w:themeFill="background1" w:themeFillShade="D9"/>
            <w:vAlign w:val="center"/>
          </w:tcPr>
          <w:p w14:paraId="6BA45EB0" w14:textId="77777777" w:rsidR="00DB3A81" w:rsidRPr="00A16503" w:rsidRDefault="00DB3A81" w:rsidP="00F30A01">
            <w:pPr>
              <w:widowControl w:val="0"/>
              <w:autoSpaceDE w:val="0"/>
              <w:autoSpaceDN w:val="0"/>
              <w:adjustRightInd w:val="0"/>
              <w:spacing w:before="60"/>
              <w:ind w:left="90" w:right="81"/>
              <w:jc w:val="center"/>
              <w:rPr>
                <w:rFonts w:cs="Calibri"/>
                <w:b/>
                <w:sz w:val="24"/>
              </w:rPr>
            </w:pPr>
            <w:r w:rsidRPr="00A16503">
              <w:rPr>
                <w:rFonts w:cs="Calibri"/>
                <w:b/>
                <w:sz w:val="19"/>
                <w:szCs w:val="19"/>
              </w:rPr>
              <w:t>Vers</w:t>
            </w:r>
            <w:r w:rsidRPr="00A16503">
              <w:rPr>
                <w:rFonts w:cs="Calibri"/>
                <w:b/>
                <w:spacing w:val="-1"/>
                <w:sz w:val="19"/>
                <w:szCs w:val="19"/>
              </w:rPr>
              <w:t>i</w:t>
            </w:r>
            <w:r w:rsidRPr="00A16503">
              <w:rPr>
                <w:rFonts w:cs="Calibri"/>
                <w:b/>
                <w:sz w:val="19"/>
                <w:szCs w:val="19"/>
              </w:rPr>
              <w:t>on</w:t>
            </w:r>
          </w:p>
        </w:tc>
        <w:tc>
          <w:tcPr>
            <w:tcW w:w="1133" w:type="dxa"/>
            <w:shd w:val="clear" w:color="auto" w:fill="D9D9D9" w:themeFill="background1" w:themeFillShade="D9"/>
            <w:vAlign w:val="center"/>
          </w:tcPr>
          <w:p w14:paraId="1BD16BB1" w14:textId="77777777" w:rsidR="00DB3A81" w:rsidRPr="00A16503" w:rsidRDefault="00DB3A81" w:rsidP="00F30A01">
            <w:pPr>
              <w:widowControl w:val="0"/>
              <w:autoSpaceDE w:val="0"/>
              <w:autoSpaceDN w:val="0"/>
              <w:adjustRightInd w:val="0"/>
              <w:spacing w:before="60"/>
              <w:ind w:left="99" w:right="40"/>
              <w:jc w:val="center"/>
              <w:rPr>
                <w:rFonts w:cs="Calibri"/>
                <w:b/>
                <w:sz w:val="24"/>
              </w:rPr>
            </w:pPr>
            <w:r w:rsidRPr="00A16503">
              <w:rPr>
                <w:rFonts w:cs="Calibri"/>
                <w:b/>
                <w:sz w:val="19"/>
                <w:szCs w:val="19"/>
              </w:rPr>
              <w:t>D</w:t>
            </w:r>
            <w:r w:rsidRPr="00A16503">
              <w:rPr>
                <w:rFonts w:cs="Calibri"/>
                <w:b/>
                <w:spacing w:val="-1"/>
                <w:sz w:val="19"/>
                <w:szCs w:val="19"/>
              </w:rPr>
              <w:t>a</w:t>
            </w:r>
            <w:r w:rsidRPr="00A16503">
              <w:rPr>
                <w:rFonts w:cs="Calibri"/>
                <w:b/>
                <w:sz w:val="19"/>
                <w:szCs w:val="19"/>
              </w:rPr>
              <w:t>te</w:t>
            </w:r>
          </w:p>
        </w:tc>
        <w:tc>
          <w:tcPr>
            <w:tcW w:w="1845" w:type="dxa"/>
            <w:shd w:val="clear" w:color="auto" w:fill="D9D9D9" w:themeFill="background1" w:themeFillShade="D9"/>
            <w:vAlign w:val="center"/>
          </w:tcPr>
          <w:p w14:paraId="4C1D328D" w14:textId="77777777" w:rsidR="00DB3A81" w:rsidRPr="00A16503" w:rsidRDefault="00DB3A81" w:rsidP="00F30A01">
            <w:pPr>
              <w:widowControl w:val="0"/>
              <w:autoSpaceDE w:val="0"/>
              <w:autoSpaceDN w:val="0"/>
              <w:adjustRightInd w:val="0"/>
              <w:spacing w:before="60"/>
              <w:ind w:left="50" w:right="89"/>
              <w:jc w:val="center"/>
              <w:rPr>
                <w:rFonts w:cs="Calibri"/>
                <w:b/>
                <w:sz w:val="24"/>
              </w:rPr>
            </w:pPr>
            <w:r w:rsidRPr="00A16503">
              <w:rPr>
                <w:rFonts w:cs="Calibri"/>
                <w:b/>
                <w:sz w:val="19"/>
                <w:szCs w:val="19"/>
              </w:rPr>
              <w:t>Approver</w:t>
            </w:r>
          </w:p>
        </w:tc>
        <w:tc>
          <w:tcPr>
            <w:tcW w:w="2056" w:type="dxa"/>
            <w:shd w:val="clear" w:color="auto" w:fill="D9D9D9" w:themeFill="background1" w:themeFillShade="D9"/>
            <w:vAlign w:val="center"/>
          </w:tcPr>
          <w:p w14:paraId="17292F7B" w14:textId="77777777" w:rsidR="00DB3A81" w:rsidRPr="00A16503" w:rsidRDefault="00DB3A81" w:rsidP="00F30A01">
            <w:pPr>
              <w:widowControl w:val="0"/>
              <w:autoSpaceDE w:val="0"/>
              <w:autoSpaceDN w:val="0"/>
              <w:adjustRightInd w:val="0"/>
              <w:spacing w:before="60"/>
              <w:ind w:left="79" w:right="76"/>
              <w:jc w:val="center"/>
              <w:rPr>
                <w:rFonts w:cs="Calibri"/>
                <w:b/>
                <w:sz w:val="24"/>
              </w:rPr>
            </w:pPr>
            <w:r w:rsidRPr="00A16503">
              <w:rPr>
                <w:rFonts w:cs="Calibri"/>
                <w:b/>
                <w:sz w:val="19"/>
                <w:szCs w:val="19"/>
              </w:rPr>
              <w:t>Title/Authority</w:t>
            </w:r>
          </w:p>
        </w:tc>
        <w:tc>
          <w:tcPr>
            <w:tcW w:w="2984" w:type="dxa"/>
            <w:shd w:val="clear" w:color="auto" w:fill="D9D9D9" w:themeFill="background1" w:themeFillShade="D9"/>
            <w:vAlign w:val="center"/>
          </w:tcPr>
          <w:p w14:paraId="220F3683" w14:textId="77777777" w:rsidR="00DB3A81" w:rsidRPr="00A16503" w:rsidRDefault="00DB3A81" w:rsidP="00F30A01">
            <w:pPr>
              <w:widowControl w:val="0"/>
              <w:autoSpaceDE w:val="0"/>
              <w:autoSpaceDN w:val="0"/>
              <w:adjustRightInd w:val="0"/>
              <w:spacing w:before="60"/>
              <w:ind w:left="102" w:right="89"/>
              <w:rPr>
                <w:rFonts w:cs="Calibri"/>
                <w:b/>
                <w:sz w:val="19"/>
                <w:szCs w:val="19"/>
              </w:rPr>
            </w:pPr>
            <w:r w:rsidRPr="00A16503">
              <w:rPr>
                <w:rFonts w:cs="Calibri"/>
                <w:b/>
                <w:sz w:val="19"/>
                <w:szCs w:val="19"/>
              </w:rPr>
              <w:t>Approval Remarks</w:t>
            </w:r>
          </w:p>
        </w:tc>
      </w:tr>
      <w:tr w:rsidR="00F30A01" w:rsidRPr="00A16503" w14:paraId="43315963" w14:textId="77777777" w:rsidTr="00F30A01">
        <w:trPr>
          <w:trHeight w:hRule="exact" w:val="497"/>
        </w:trPr>
        <w:tc>
          <w:tcPr>
            <w:tcW w:w="1072" w:type="dxa"/>
            <w:vAlign w:val="center"/>
          </w:tcPr>
          <w:p w14:paraId="058F011A" w14:textId="77777777" w:rsidR="00F30A01" w:rsidRPr="00A16503" w:rsidRDefault="00F30A01" w:rsidP="00F30A01">
            <w:pPr>
              <w:widowControl w:val="0"/>
              <w:autoSpaceDE w:val="0"/>
              <w:autoSpaceDN w:val="0"/>
              <w:adjustRightInd w:val="0"/>
              <w:ind w:left="90" w:right="81"/>
              <w:jc w:val="center"/>
              <w:rPr>
                <w:rFonts w:cs="Calibri"/>
                <w:sz w:val="18"/>
              </w:rPr>
            </w:pPr>
            <w:r w:rsidRPr="00A16503">
              <w:rPr>
                <w:rFonts w:cs="Calibri"/>
                <w:sz w:val="18"/>
              </w:rPr>
              <w:t>1.0</w:t>
            </w:r>
          </w:p>
        </w:tc>
        <w:tc>
          <w:tcPr>
            <w:tcW w:w="1133" w:type="dxa"/>
            <w:vAlign w:val="center"/>
          </w:tcPr>
          <w:p w14:paraId="5A29F10D" w14:textId="56965A95" w:rsidR="00F30A01" w:rsidRPr="00A16503" w:rsidRDefault="00F30A01" w:rsidP="00F30A01">
            <w:pPr>
              <w:widowControl w:val="0"/>
              <w:autoSpaceDE w:val="0"/>
              <w:autoSpaceDN w:val="0"/>
              <w:adjustRightInd w:val="0"/>
              <w:ind w:left="99" w:right="40"/>
              <w:jc w:val="center"/>
              <w:rPr>
                <w:rFonts w:cs="Calibri"/>
                <w:sz w:val="18"/>
              </w:rPr>
            </w:pPr>
            <w:r>
              <w:rPr>
                <w:rFonts w:cs="Calibri"/>
                <w:sz w:val="18"/>
              </w:rPr>
              <w:t>&lt;Date&gt;</w:t>
            </w:r>
          </w:p>
        </w:tc>
        <w:tc>
          <w:tcPr>
            <w:tcW w:w="1845" w:type="dxa"/>
            <w:vAlign w:val="center"/>
          </w:tcPr>
          <w:p w14:paraId="161158D1" w14:textId="611DEB5B" w:rsidR="00F30A01" w:rsidRPr="00A16503" w:rsidRDefault="00F30A01" w:rsidP="00F30A01">
            <w:pPr>
              <w:widowControl w:val="0"/>
              <w:autoSpaceDE w:val="0"/>
              <w:autoSpaceDN w:val="0"/>
              <w:adjustRightInd w:val="0"/>
              <w:ind w:left="50" w:right="89"/>
              <w:jc w:val="center"/>
              <w:rPr>
                <w:rFonts w:cs="Calibri"/>
                <w:sz w:val="18"/>
              </w:rPr>
            </w:pPr>
            <w:r>
              <w:rPr>
                <w:rFonts w:cs="Calibri"/>
                <w:sz w:val="18"/>
              </w:rPr>
              <w:t>&lt;Name&gt;</w:t>
            </w:r>
          </w:p>
        </w:tc>
        <w:tc>
          <w:tcPr>
            <w:tcW w:w="2056" w:type="dxa"/>
            <w:vAlign w:val="center"/>
          </w:tcPr>
          <w:p w14:paraId="3288FC47" w14:textId="4ECFC110" w:rsidR="00F30A01" w:rsidRPr="00A16503" w:rsidRDefault="00F30A01" w:rsidP="00F30A01">
            <w:pPr>
              <w:widowControl w:val="0"/>
              <w:autoSpaceDE w:val="0"/>
              <w:autoSpaceDN w:val="0"/>
              <w:adjustRightInd w:val="0"/>
              <w:ind w:left="79" w:right="76"/>
              <w:jc w:val="center"/>
              <w:rPr>
                <w:rFonts w:cs="Calibri"/>
                <w:sz w:val="18"/>
              </w:rPr>
            </w:pPr>
            <w:r>
              <w:rPr>
                <w:rFonts w:cs="Calibri"/>
                <w:sz w:val="18"/>
              </w:rPr>
              <w:t>&lt;Title&gt;</w:t>
            </w:r>
          </w:p>
        </w:tc>
        <w:tc>
          <w:tcPr>
            <w:tcW w:w="2984" w:type="dxa"/>
            <w:vAlign w:val="center"/>
          </w:tcPr>
          <w:p w14:paraId="4C430C07" w14:textId="6DD66484" w:rsidR="00F30A01" w:rsidRPr="00A16503" w:rsidRDefault="00F30A01" w:rsidP="00F30A01">
            <w:pPr>
              <w:widowControl w:val="0"/>
              <w:autoSpaceDE w:val="0"/>
              <w:autoSpaceDN w:val="0"/>
              <w:adjustRightInd w:val="0"/>
              <w:ind w:left="102" w:right="89"/>
              <w:rPr>
                <w:rFonts w:cs="Calibri"/>
                <w:sz w:val="18"/>
              </w:rPr>
            </w:pPr>
            <w:r>
              <w:rPr>
                <w:rFonts w:cs="Calibri"/>
                <w:sz w:val="18"/>
              </w:rPr>
              <w:t>&lt;Remarks&gt;</w:t>
            </w:r>
          </w:p>
        </w:tc>
      </w:tr>
      <w:tr w:rsidR="00DB3A81" w:rsidRPr="00A16503" w14:paraId="705E934E" w14:textId="77777777" w:rsidTr="00F30A01">
        <w:trPr>
          <w:trHeight w:hRule="exact" w:val="497"/>
        </w:trPr>
        <w:tc>
          <w:tcPr>
            <w:tcW w:w="1072" w:type="dxa"/>
            <w:vAlign w:val="center"/>
          </w:tcPr>
          <w:p w14:paraId="573EF392" w14:textId="77777777" w:rsidR="00DB3A81" w:rsidRPr="00A16503" w:rsidRDefault="00DB3A81" w:rsidP="00F30A01">
            <w:pPr>
              <w:widowControl w:val="0"/>
              <w:autoSpaceDE w:val="0"/>
              <w:autoSpaceDN w:val="0"/>
              <w:adjustRightInd w:val="0"/>
              <w:ind w:left="90" w:right="81"/>
              <w:jc w:val="center"/>
              <w:rPr>
                <w:rFonts w:cs="Calibri"/>
                <w:sz w:val="18"/>
              </w:rPr>
            </w:pPr>
            <w:r w:rsidRPr="00A16503">
              <w:rPr>
                <w:rFonts w:cs="Calibri"/>
                <w:sz w:val="18"/>
              </w:rPr>
              <w:t>1.1</w:t>
            </w:r>
          </w:p>
        </w:tc>
        <w:tc>
          <w:tcPr>
            <w:tcW w:w="1133" w:type="dxa"/>
            <w:vAlign w:val="center"/>
          </w:tcPr>
          <w:p w14:paraId="25130241" w14:textId="77777777" w:rsidR="00DB3A81" w:rsidRPr="00A16503" w:rsidRDefault="00DB3A81" w:rsidP="00F30A01">
            <w:pPr>
              <w:widowControl w:val="0"/>
              <w:autoSpaceDE w:val="0"/>
              <w:autoSpaceDN w:val="0"/>
              <w:adjustRightInd w:val="0"/>
              <w:ind w:left="99" w:right="40"/>
              <w:jc w:val="center"/>
              <w:rPr>
                <w:rFonts w:cs="Calibri"/>
                <w:sz w:val="18"/>
              </w:rPr>
            </w:pPr>
          </w:p>
        </w:tc>
        <w:tc>
          <w:tcPr>
            <w:tcW w:w="1845" w:type="dxa"/>
            <w:vAlign w:val="center"/>
          </w:tcPr>
          <w:p w14:paraId="654A45C3" w14:textId="77777777" w:rsidR="00DB3A81" w:rsidRPr="00A16503" w:rsidRDefault="00DB3A81" w:rsidP="00F30A01">
            <w:pPr>
              <w:widowControl w:val="0"/>
              <w:autoSpaceDE w:val="0"/>
              <w:autoSpaceDN w:val="0"/>
              <w:adjustRightInd w:val="0"/>
              <w:ind w:left="50" w:right="89"/>
              <w:jc w:val="center"/>
              <w:rPr>
                <w:rFonts w:cs="Calibri"/>
                <w:sz w:val="18"/>
              </w:rPr>
            </w:pPr>
          </w:p>
        </w:tc>
        <w:tc>
          <w:tcPr>
            <w:tcW w:w="2056" w:type="dxa"/>
            <w:vAlign w:val="center"/>
          </w:tcPr>
          <w:p w14:paraId="6D6334FC" w14:textId="77777777" w:rsidR="00DB3A81" w:rsidRPr="00A16503" w:rsidRDefault="00DB3A81" w:rsidP="00F30A01">
            <w:pPr>
              <w:widowControl w:val="0"/>
              <w:autoSpaceDE w:val="0"/>
              <w:autoSpaceDN w:val="0"/>
              <w:adjustRightInd w:val="0"/>
              <w:ind w:left="79" w:right="76"/>
              <w:jc w:val="center"/>
              <w:rPr>
                <w:rFonts w:cs="Calibri"/>
                <w:sz w:val="18"/>
              </w:rPr>
            </w:pPr>
          </w:p>
        </w:tc>
        <w:tc>
          <w:tcPr>
            <w:tcW w:w="2984" w:type="dxa"/>
            <w:vAlign w:val="center"/>
          </w:tcPr>
          <w:p w14:paraId="11F49E03" w14:textId="77777777" w:rsidR="00DB3A81" w:rsidRPr="00A16503" w:rsidRDefault="00DB3A81" w:rsidP="00F30A01">
            <w:pPr>
              <w:widowControl w:val="0"/>
              <w:autoSpaceDE w:val="0"/>
              <w:autoSpaceDN w:val="0"/>
              <w:adjustRightInd w:val="0"/>
              <w:ind w:left="102" w:right="89"/>
              <w:rPr>
                <w:rFonts w:cs="Calibri"/>
                <w:sz w:val="18"/>
              </w:rPr>
            </w:pPr>
          </w:p>
        </w:tc>
      </w:tr>
    </w:tbl>
    <w:p w14:paraId="77461CB5" w14:textId="77777777" w:rsidR="00DB3A81" w:rsidRPr="00A16503" w:rsidRDefault="00DB3A81" w:rsidP="00DB3A81">
      <w:pPr>
        <w:widowControl w:val="0"/>
        <w:autoSpaceDE w:val="0"/>
        <w:autoSpaceDN w:val="0"/>
        <w:adjustRightInd w:val="0"/>
        <w:spacing w:before="29"/>
        <w:ind w:firstLine="220"/>
        <w:rPr>
          <w:rFonts w:cs="Calibri"/>
          <w:b/>
          <w:bCs/>
          <w:sz w:val="24"/>
        </w:rPr>
      </w:pPr>
    </w:p>
    <w:p w14:paraId="0C015ADC" w14:textId="77777777" w:rsidR="00403C8A" w:rsidRPr="00DB3A81" w:rsidRDefault="00403C8A" w:rsidP="00403C8A">
      <w:pPr>
        <w:spacing w:after="200" w:line="276" w:lineRule="auto"/>
        <w:rPr>
          <w:rFonts w:cs="Arial"/>
        </w:rPr>
      </w:pPr>
    </w:p>
    <w:p w14:paraId="2B07559B" w14:textId="77777777" w:rsidR="00403C8A" w:rsidRPr="00DB3A81" w:rsidRDefault="00403C8A" w:rsidP="00403C8A">
      <w:pPr>
        <w:spacing w:after="200" w:line="276" w:lineRule="auto"/>
        <w:rPr>
          <w:rFonts w:cs="Arial"/>
        </w:rPr>
      </w:pPr>
    </w:p>
    <w:p w14:paraId="536BF12D" w14:textId="77777777" w:rsidR="00403C8A" w:rsidRPr="00DB3A81" w:rsidRDefault="00403C8A" w:rsidP="00403C8A">
      <w:pPr>
        <w:spacing w:after="200" w:line="276" w:lineRule="auto"/>
        <w:rPr>
          <w:rFonts w:cs="Arial"/>
        </w:rPr>
      </w:pPr>
    </w:p>
    <w:p w14:paraId="6F102B54" w14:textId="77777777" w:rsidR="00403C8A" w:rsidRPr="00DB3A81" w:rsidRDefault="00403C8A" w:rsidP="00403C8A">
      <w:pPr>
        <w:spacing w:after="200" w:line="276" w:lineRule="auto"/>
        <w:rPr>
          <w:rFonts w:cs="Arial"/>
        </w:rPr>
      </w:pPr>
    </w:p>
    <w:p w14:paraId="5A5B2981" w14:textId="77777777" w:rsidR="00403C8A" w:rsidRPr="00DB3A81" w:rsidRDefault="00403C8A" w:rsidP="00403C8A">
      <w:pPr>
        <w:spacing w:after="200" w:line="276" w:lineRule="auto"/>
        <w:rPr>
          <w:rFonts w:cs="Arial"/>
        </w:rPr>
      </w:pPr>
    </w:p>
    <w:p w14:paraId="76541A98" w14:textId="77777777" w:rsidR="00403C8A" w:rsidRPr="00DB3A81" w:rsidRDefault="00403C8A" w:rsidP="00403C8A">
      <w:pPr>
        <w:rPr>
          <w:rFonts w:eastAsia="Calibri" w:cs="Arial"/>
          <w:b/>
          <w:bCs/>
          <w:color w:val="E31837"/>
          <w:sz w:val="32"/>
          <w:szCs w:val="64"/>
        </w:rPr>
      </w:pPr>
    </w:p>
    <w:p w14:paraId="138D262B" w14:textId="77777777" w:rsidR="00403C8A" w:rsidRPr="00DB3A81" w:rsidRDefault="00403C8A" w:rsidP="00403C8A">
      <w:pPr>
        <w:rPr>
          <w:rFonts w:eastAsia="Calibri" w:cs="Arial"/>
          <w:b/>
          <w:bCs/>
          <w:color w:val="E31837"/>
          <w:sz w:val="32"/>
          <w:szCs w:val="64"/>
        </w:rPr>
      </w:pPr>
    </w:p>
    <w:p w14:paraId="28FDF74B" w14:textId="77777777" w:rsidR="00403C8A" w:rsidRPr="00DB3A81" w:rsidRDefault="00403C8A" w:rsidP="00403C8A">
      <w:pPr>
        <w:rPr>
          <w:rFonts w:eastAsia="Calibri" w:cs="Arial"/>
          <w:b/>
          <w:bCs/>
          <w:color w:val="E31837"/>
          <w:sz w:val="32"/>
          <w:szCs w:val="64"/>
        </w:rPr>
      </w:pPr>
    </w:p>
    <w:p w14:paraId="3204D083" w14:textId="77777777" w:rsidR="00403C8A" w:rsidRPr="00DB3A81" w:rsidRDefault="00403C8A" w:rsidP="00403C8A">
      <w:pPr>
        <w:rPr>
          <w:rFonts w:eastAsia="Calibri" w:cs="Arial"/>
          <w:b/>
          <w:bCs/>
          <w:color w:val="E31837"/>
          <w:sz w:val="32"/>
          <w:szCs w:val="64"/>
        </w:rPr>
      </w:pPr>
    </w:p>
    <w:p w14:paraId="7DC00A60" w14:textId="77777777" w:rsidR="00403C8A" w:rsidRPr="00DB3A81" w:rsidRDefault="00403C8A" w:rsidP="00403C8A">
      <w:pPr>
        <w:rPr>
          <w:rFonts w:eastAsia="Calibri" w:cs="Arial"/>
          <w:b/>
          <w:bCs/>
          <w:color w:val="E31837"/>
          <w:sz w:val="32"/>
          <w:szCs w:val="64"/>
        </w:rPr>
      </w:pPr>
    </w:p>
    <w:p w14:paraId="4B5B0E71" w14:textId="77777777" w:rsidR="00403C8A" w:rsidRPr="00DB3A81" w:rsidRDefault="00403C8A" w:rsidP="00403C8A">
      <w:pPr>
        <w:rPr>
          <w:rFonts w:eastAsia="Calibri" w:cs="Arial"/>
          <w:b/>
          <w:bCs/>
          <w:color w:val="E31837"/>
          <w:sz w:val="32"/>
          <w:szCs w:val="64"/>
        </w:rPr>
      </w:pPr>
    </w:p>
    <w:p w14:paraId="7F45F1C5" w14:textId="77777777" w:rsidR="00403C8A" w:rsidRPr="00DB3A81" w:rsidRDefault="00403C8A" w:rsidP="00403C8A">
      <w:pPr>
        <w:rPr>
          <w:rFonts w:eastAsia="Calibri" w:cs="Arial"/>
          <w:b/>
          <w:bCs/>
          <w:color w:val="E31837"/>
          <w:sz w:val="32"/>
          <w:szCs w:val="64"/>
        </w:rPr>
      </w:pPr>
    </w:p>
    <w:p w14:paraId="395901E9" w14:textId="77777777" w:rsidR="00403C8A" w:rsidRPr="00DB3A81" w:rsidRDefault="00403C8A" w:rsidP="00403C8A">
      <w:pPr>
        <w:rPr>
          <w:rFonts w:eastAsia="Calibri" w:cs="Arial"/>
          <w:b/>
          <w:bCs/>
          <w:color w:val="E31837"/>
          <w:sz w:val="32"/>
          <w:szCs w:val="64"/>
        </w:rPr>
      </w:pPr>
    </w:p>
    <w:p w14:paraId="26AB1E7D" w14:textId="77777777" w:rsidR="00403C8A" w:rsidRPr="00DB3A81" w:rsidRDefault="00403C8A" w:rsidP="00403C8A">
      <w:pPr>
        <w:rPr>
          <w:rFonts w:eastAsia="Calibri" w:cs="Arial"/>
          <w:b/>
          <w:bCs/>
          <w:color w:val="E31837"/>
          <w:sz w:val="32"/>
          <w:szCs w:val="64"/>
        </w:rPr>
      </w:pPr>
    </w:p>
    <w:p w14:paraId="2EF53AEA" w14:textId="77777777" w:rsidR="00403C8A" w:rsidRPr="00DB3A81" w:rsidRDefault="00403C8A" w:rsidP="00403C8A">
      <w:pPr>
        <w:jc w:val="center"/>
        <w:rPr>
          <w:rFonts w:eastAsia="Calibri" w:cs="Arial"/>
          <w:b/>
          <w:bCs/>
          <w:color w:val="E31837"/>
          <w:sz w:val="32"/>
          <w:szCs w:val="64"/>
        </w:rPr>
      </w:pPr>
    </w:p>
    <w:p w14:paraId="77EC072C" w14:textId="4BC9009A" w:rsidR="00403C8A" w:rsidRPr="00DB3A81" w:rsidRDefault="00403C8A" w:rsidP="00DB3A81">
      <w:pPr>
        <w:pStyle w:val="Heading1"/>
      </w:pPr>
      <w:bookmarkStart w:id="0" w:name="_Toc507355533"/>
      <w:bookmarkStart w:id="1" w:name="_Toc77947215"/>
      <w:r w:rsidRPr="00DB3A81">
        <w:lastRenderedPageBreak/>
        <w:t>Introduction</w:t>
      </w:r>
      <w:bookmarkEnd w:id="0"/>
      <w:bookmarkEnd w:id="1"/>
    </w:p>
    <w:p w14:paraId="0EAB2569" w14:textId="33DE8571" w:rsidR="00266D65" w:rsidRDefault="00A81380" w:rsidP="00266D65">
      <w:pPr>
        <w:pStyle w:val="BodyText05"/>
      </w:pPr>
      <w:r w:rsidRPr="00A81380">
        <w:t>Configuration Management is foundational to the Service Management organization. It ensures that all Configuration Items (CIs) supporting IT services are accurately identified, and relationships recorded, the status of the CIs and modifications are effectively recorded, tracked, and reported, and changes to CIs are controlled.</w:t>
      </w:r>
    </w:p>
    <w:p w14:paraId="07E60B98" w14:textId="1F576850" w:rsidR="00A81380" w:rsidRDefault="00A81380" w:rsidP="00A81380">
      <w:pPr>
        <w:pStyle w:val="BodyText05"/>
      </w:pPr>
      <w:r w:rsidRPr="003B2CAD">
        <w:t>Configuration Items (CIs) are any assets that need to be managed to deliver a service. CIs that should be under the control of Configuration Management include hardware, software, systems, services, applications, their relationships, and associated or related documentation, (e.g., Service Level Agreements). Configuration Management establishes and maintains the integrity of services and their configuration information, enabling effective control and uptime of the services.</w:t>
      </w:r>
    </w:p>
    <w:p w14:paraId="7AB20AD3" w14:textId="7A14B80F" w:rsidR="00A81380" w:rsidRDefault="00A81380" w:rsidP="00266D65">
      <w:pPr>
        <w:pStyle w:val="BodyText05"/>
      </w:pPr>
      <w:r w:rsidRPr="00A81380">
        <w:t>Configuration Management roles and responsibilities can be broad given the breadth of CIs in the enterprise. There should be one accountable party (i.e., Process Owner), one or more responsible parties (i.e., Process Managers), and many users and consumers of the Configuration Management Database (CMDB). This RACI document will reflect these roles across the Configuration Management stages.</w:t>
      </w:r>
    </w:p>
    <w:p w14:paraId="0F36D29A" w14:textId="77777777" w:rsidR="00403C8A" w:rsidRPr="00DB3A81" w:rsidRDefault="00403C8A" w:rsidP="00DB3A81">
      <w:pPr>
        <w:pStyle w:val="Heading1"/>
      </w:pPr>
      <w:bookmarkStart w:id="2" w:name="_Toc77947216"/>
      <w:bookmarkStart w:id="3" w:name="_Toc507355535"/>
      <w:bookmarkStart w:id="4" w:name="_Toc507355534"/>
      <w:r w:rsidRPr="00DB3A81">
        <w:t>Purpose</w:t>
      </w:r>
      <w:bookmarkEnd w:id="2"/>
      <w:r w:rsidRPr="00DB3A81">
        <w:t xml:space="preserve"> </w:t>
      </w:r>
      <w:bookmarkEnd w:id="3"/>
    </w:p>
    <w:p w14:paraId="453A2953" w14:textId="025C2E5E" w:rsidR="00403C8A" w:rsidRDefault="00A81380" w:rsidP="00DB3A81">
      <w:pPr>
        <w:pStyle w:val="BodyText05"/>
      </w:pPr>
      <w:r w:rsidRPr="00A81380">
        <w:t>The purpose of Configuration Management is to control, identify, record, and report IT components, including versions (where appropriate), constituent components, states, and most importantly, their relationships to other technology components and services. The Configuration Management process carries out and is governed by the Configuration Management Policy.</w:t>
      </w:r>
    </w:p>
    <w:p w14:paraId="1607E365" w14:textId="008B5D82" w:rsidR="00403C8A" w:rsidRPr="00DB3A81" w:rsidRDefault="00403C8A" w:rsidP="00DB3A81">
      <w:pPr>
        <w:pStyle w:val="Heading1"/>
      </w:pPr>
      <w:bookmarkStart w:id="5" w:name="_Toc77947217"/>
      <w:r w:rsidRPr="00DB3A81">
        <w:t>S</w:t>
      </w:r>
      <w:r w:rsidR="00266D65">
        <w:t>cope</w:t>
      </w:r>
      <w:bookmarkEnd w:id="4"/>
      <w:bookmarkEnd w:id="5"/>
    </w:p>
    <w:p w14:paraId="57889D0D" w14:textId="77777777" w:rsidR="00A81380" w:rsidRDefault="00A81380" w:rsidP="00A81380">
      <w:pPr>
        <w:pStyle w:val="BodyText05"/>
      </w:pPr>
      <w:r>
        <w:t>The scope of Configuration Management includes the Configuration Items throughout their respective lifecycles which are:</w:t>
      </w:r>
    </w:p>
    <w:p w14:paraId="2EFDEA78" w14:textId="4AD8CB14" w:rsidR="00A81380" w:rsidRDefault="00A81380" w:rsidP="00A81380">
      <w:pPr>
        <w:pStyle w:val="ListParagraph"/>
        <w:numPr>
          <w:ilvl w:val="0"/>
          <w:numId w:val="44"/>
        </w:numPr>
      </w:pPr>
      <w:r>
        <w:t>Owned and operated by the organization</w:t>
      </w:r>
    </w:p>
    <w:p w14:paraId="22C6293E" w14:textId="79F3A4C4" w:rsidR="003E7824" w:rsidRDefault="00A81380" w:rsidP="00A81380">
      <w:pPr>
        <w:pStyle w:val="ListParagraph"/>
        <w:numPr>
          <w:ilvl w:val="0"/>
          <w:numId w:val="44"/>
        </w:numPr>
      </w:pPr>
      <w:r>
        <w:t>Owned and operated by third-parties (or external service providers) where technology services are supported</w:t>
      </w:r>
    </w:p>
    <w:p w14:paraId="189DED11" w14:textId="5F6CA0DE" w:rsidR="00403C8A" w:rsidRPr="00DB3A81" w:rsidRDefault="00266D65" w:rsidP="00DB3A81">
      <w:pPr>
        <w:pStyle w:val="Heading1"/>
      </w:pPr>
      <w:bookmarkStart w:id="6" w:name="_Toc77947218"/>
      <w:r w:rsidRPr="00266D65">
        <w:t xml:space="preserve">Configuration Management </w:t>
      </w:r>
      <w:r w:rsidR="00A81380">
        <w:t>Activities</w:t>
      </w:r>
      <w:bookmarkEnd w:id="6"/>
    </w:p>
    <w:p w14:paraId="7D9C69BB" w14:textId="77777777" w:rsidR="00403C8A" w:rsidRPr="005F759F" w:rsidRDefault="00403C8A" w:rsidP="00352BAD">
      <w:pPr>
        <w:pStyle w:val="Heading2"/>
        <w:rPr>
          <w:b w:val="0"/>
        </w:rPr>
      </w:pPr>
      <w:bookmarkStart w:id="7" w:name="_Toc77947219"/>
      <w:r w:rsidRPr="005F759F">
        <w:t>Objectives</w:t>
      </w:r>
      <w:bookmarkEnd w:id="7"/>
    </w:p>
    <w:p w14:paraId="6E908013" w14:textId="77777777" w:rsidR="00266D65" w:rsidRDefault="00266D65" w:rsidP="00266D65">
      <w:pPr>
        <w:pStyle w:val="BodyText05"/>
      </w:pPr>
      <w:r>
        <w:t>The overall objective of a Configuration Management Plan is to document and inform ITSM stakeholders, the types of tools that will be utilized, and how all resources will work together for the benefit of stakeholders. The Plan will describe the following:</w:t>
      </w:r>
    </w:p>
    <w:p w14:paraId="388E4673" w14:textId="50CCEF17" w:rsidR="00266D65" w:rsidRDefault="00266D65" w:rsidP="00F30A01">
      <w:pPr>
        <w:pStyle w:val="ListParagraph"/>
        <w:numPr>
          <w:ilvl w:val="0"/>
          <w:numId w:val="1"/>
        </w:numPr>
      </w:pPr>
      <w:r>
        <w:t>Identifying, defining, and baselining configuration items (CI)</w:t>
      </w:r>
    </w:p>
    <w:p w14:paraId="453172D5" w14:textId="20E01D33" w:rsidR="00266D65" w:rsidRDefault="00266D65" w:rsidP="00F30A01">
      <w:pPr>
        <w:pStyle w:val="ListParagraph"/>
        <w:numPr>
          <w:ilvl w:val="0"/>
          <w:numId w:val="1"/>
        </w:numPr>
      </w:pPr>
      <w:r>
        <w:t>Controlling modifications and releases of CIs</w:t>
      </w:r>
    </w:p>
    <w:p w14:paraId="150F330B" w14:textId="73F88A57" w:rsidR="00266D65" w:rsidRDefault="00266D65" w:rsidP="00F30A01">
      <w:pPr>
        <w:pStyle w:val="ListParagraph"/>
        <w:numPr>
          <w:ilvl w:val="0"/>
          <w:numId w:val="1"/>
        </w:numPr>
      </w:pPr>
      <w:r>
        <w:t>Reporting and recording status of CIs and any requested modifications</w:t>
      </w:r>
    </w:p>
    <w:p w14:paraId="0325E26D" w14:textId="3539582D" w:rsidR="00266D65" w:rsidRDefault="00266D65" w:rsidP="00F30A01">
      <w:pPr>
        <w:pStyle w:val="ListParagraph"/>
        <w:numPr>
          <w:ilvl w:val="0"/>
          <w:numId w:val="1"/>
        </w:numPr>
      </w:pPr>
      <w:r>
        <w:t>Ensuring completeness, consistency, and correctness of CIs</w:t>
      </w:r>
    </w:p>
    <w:p w14:paraId="5F6C1044" w14:textId="234F533F" w:rsidR="00266D65" w:rsidRDefault="00266D65" w:rsidP="00F30A01">
      <w:pPr>
        <w:pStyle w:val="ListParagraph"/>
        <w:numPr>
          <w:ilvl w:val="0"/>
          <w:numId w:val="1"/>
        </w:numPr>
      </w:pPr>
      <w:r>
        <w:t>Controlling storage, handling, and delivery of the CIs</w:t>
      </w:r>
    </w:p>
    <w:p w14:paraId="013BA719" w14:textId="3DA1EFE2" w:rsidR="00163561" w:rsidRPr="00E215C3" w:rsidRDefault="00266D65" w:rsidP="00F30A01">
      <w:pPr>
        <w:pStyle w:val="ListParagraph"/>
        <w:numPr>
          <w:ilvl w:val="0"/>
          <w:numId w:val="1"/>
        </w:numPr>
      </w:pPr>
      <w:r>
        <w:t>Ensuring full lifecycle management of IT and service assets, from the point of acquisition through to disposal</w:t>
      </w:r>
    </w:p>
    <w:p w14:paraId="10A9580B" w14:textId="146A2918" w:rsidR="00403C8A" w:rsidRPr="00352BAD" w:rsidRDefault="00E215C3" w:rsidP="00352BAD">
      <w:pPr>
        <w:pStyle w:val="Heading2"/>
      </w:pPr>
      <w:bookmarkStart w:id="8" w:name="_Toc77947220"/>
      <w:r>
        <w:t>Approach</w:t>
      </w:r>
      <w:bookmarkEnd w:id="8"/>
    </w:p>
    <w:p w14:paraId="16B67321" w14:textId="77777777" w:rsidR="00E215C3" w:rsidRPr="00DB62CF" w:rsidRDefault="00E215C3" w:rsidP="00E215C3">
      <w:pPr>
        <w:pStyle w:val="BodyText05"/>
      </w:pPr>
      <w:r w:rsidRPr="00DB62CF">
        <w:t>In order to ensure a successful implementation of this plan, the approach must be thorough to produce the desired outcomes. The approach will encompass the following steps:</w:t>
      </w:r>
    </w:p>
    <w:p w14:paraId="706B700F" w14:textId="77777777" w:rsidR="00E215C3" w:rsidRPr="00E215C3" w:rsidRDefault="00E215C3" w:rsidP="00F30A01">
      <w:pPr>
        <w:pStyle w:val="BodyText05"/>
        <w:numPr>
          <w:ilvl w:val="0"/>
          <w:numId w:val="40"/>
        </w:numPr>
      </w:pPr>
      <w:r w:rsidRPr="00E215C3">
        <w:t>Identify Configuration Management Stakeholders</w:t>
      </w:r>
    </w:p>
    <w:p w14:paraId="64B6DCB1" w14:textId="77777777" w:rsidR="00E215C3" w:rsidRPr="00E215C3" w:rsidRDefault="00E215C3" w:rsidP="00F30A01">
      <w:pPr>
        <w:pStyle w:val="BodyText05"/>
        <w:numPr>
          <w:ilvl w:val="0"/>
          <w:numId w:val="40"/>
        </w:numPr>
      </w:pPr>
      <w:r w:rsidRPr="00E215C3">
        <w:t>Identify and utilize the Configuration Management Policy</w:t>
      </w:r>
    </w:p>
    <w:p w14:paraId="563D6C35" w14:textId="77777777" w:rsidR="00E215C3" w:rsidRPr="00E215C3" w:rsidRDefault="00E215C3" w:rsidP="00F30A01">
      <w:pPr>
        <w:pStyle w:val="BodyText05"/>
        <w:numPr>
          <w:ilvl w:val="0"/>
          <w:numId w:val="40"/>
        </w:numPr>
      </w:pPr>
      <w:r w:rsidRPr="00E215C3">
        <w:t>Develop the Configuration Management Process to support the Configuration Management Policy and goals</w:t>
      </w:r>
    </w:p>
    <w:p w14:paraId="0D6D1B67" w14:textId="77777777" w:rsidR="00E215C3" w:rsidRPr="00E215C3" w:rsidRDefault="00E215C3" w:rsidP="00F30A01">
      <w:pPr>
        <w:pStyle w:val="BodyText05"/>
        <w:numPr>
          <w:ilvl w:val="0"/>
          <w:numId w:val="40"/>
        </w:numPr>
      </w:pPr>
      <w:r w:rsidRPr="00E215C3">
        <w:t>Identify Configuration Items (CIs) that are required to be under Configuration Control</w:t>
      </w:r>
    </w:p>
    <w:p w14:paraId="2DC0F258" w14:textId="77777777" w:rsidR="00E215C3" w:rsidRPr="00E215C3" w:rsidRDefault="00E215C3" w:rsidP="00F30A01">
      <w:pPr>
        <w:pStyle w:val="BodyText05"/>
        <w:numPr>
          <w:ilvl w:val="0"/>
          <w:numId w:val="40"/>
        </w:numPr>
      </w:pPr>
      <w:r w:rsidRPr="00E215C3">
        <w:t>Obtain and update existing foundation data</w:t>
      </w:r>
    </w:p>
    <w:p w14:paraId="5E1DEF16" w14:textId="77777777" w:rsidR="00E215C3" w:rsidRPr="00E215C3" w:rsidRDefault="00E215C3" w:rsidP="00F30A01">
      <w:pPr>
        <w:pStyle w:val="BodyText05"/>
        <w:numPr>
          <w:ilvl w:val="0"/>
          <w:numId w:val="40"/>
        </w:numPr>
      </w:pPr>
      <w:r w:rsidRPr="00E215C3">
        <w:t>Establish configuration baselines</w:t>
      </w:r>
    </w:p>
    <w:p w14:paraId="3D6A0605" w14:textId="77777777" w:rsidR="00E215C3" w:rsidRPr="00E215C3" w:rsidRDefault="00E215C3" w:rsidP="00F30A01">
      <w:pPr>
        <w:pStyle w:val="BodyText05"/>
        <w:numPr>
          <w:ilvl w:val="0"/>
          <w:numId w:val="40"/>
        </w:numPr>
      </w:pPr>
      <w:r w:rsidRPr="00E215C3">
        <w:t>Utilize a discovery tool to scan and identify configuration items in the IT environment</w:t>
      </w:r>
    </w:p>
    <w:p w14:paraId="2775BE4B" w14:textId="77777777" w:rsidR="00E215C3" w:rsidRPr="00E215C3" w:rsidRDefault="00E215C3" w:rsidP="00F30A01">
      <w:pPr>
        <w:pStyle w:val="BodyText05"/>
        <w:numPr>
          <w:ilvl w:val="0"/>
          <w:numId w:val="40"/>
        </w:numPr>
      </w:pPr>
      <w:r w:rsidRPr="00E215C3">
        <w:t xml:space="preserve">House the CI data in an enterprise ITSM CMDB </w:t>
      </w:r>
    </w:p>
    <w:p w14:paraId="6B11F9DE" w14:textId="77777777" w:rsidR="00E215C3" w:rsidRPr="00E215C3" w:rsidRDefault="00E215C3" w:rsidP="00F30A01">
      <w:pPr>
        <w:pStyle w:val="BodyText05"/>
        <w:numPr>
          <w:ilvl w:val="0"/>
          <w:numId w:val="40"/>
        </w:numPr>
      </w:pPr>
      <w:r w:rsidRPr="00E215C3">
        <w:t xml:space="preserve">Train staff on processes, procedures, and tools to successfully support </w:t>
      </w:r>
      <w:proofErr w:type="spellStart"/>
      <w:r w:rsidRPr="00E215C3">
        <w:t>CfM</w:t>
      </w:r>
      <w:proofErr w:type="spellEnd"/>
      <w:r w:rsidRPr="00E215C3">
        <w:t>.</w:t>
      </w:r>
    </w:p>
    <w:p w14:paraId="2BABA373" w14:textId="77777777" w:rsidR="00E215C3" w:rsidRPr="00E215C3" w:rsidRDefault="00E215C3" w:rsidP="00F30A01">
      <w:pPr>
        <w:pStyle w:val="BodyText05"/>
        <w:numPr>
          <w:ilvl w:val="0"/>
          <w:numId w:val="40"/>
        </w:numPr>
      </w:pPr>
      <w:r w:rsidRPr="00E215C3">
        <w:t>Using the guidance provided in Section 3.6 of this CMP, establish regular audit schedules</w:t>
      </w:r>
    </w:p>
    <w:p w14:paraId="52B264FD" w14:textId="6AD58693" w:rsidR="00403C8A" w:rsidRPr="00352BAD" w:rsidRDefault="00E215C3" w:rsidP="00E215C3">
      <w:pPr>
        <w:pStyle w:val="Heading1"/>
      </w:pPr>
      <w:bookmarkStart w:id="9" w:name="_Toc77947221"/>
      <w:r w:rsidRPr="00E215C3">
        <w:t xml:space="preserve">Configuration Management </w:t>
      </w:r>
      <w:r w:rsidR="00C049FC">
        <w:t>Activities</w:t>
      </w:r>
      <w:bookmarkEnd w:id="9"/>
    </w:p>
    <w:p w14:paraId="2DE08889" w14:textId="77777777" w:rsidR="00C049FC" w:rsidRDefault="00C049FC" w:rsidP="00C049FC">
      <w:pPr>
        <w:pStyle w:val="BodyText05"/>
      </w:pPr>
      <w:r w:rsidRPr="009B5169">
        <w:t>Configuration Management consists of five stages listed above, each with specific deliverables and outcomes.</w:t>
      </w:r>
    </w:p>
    <w:p w14:paraId="19E2CCC2" w14:textId="77777777" w:rsidR="00C049FC" w:rsidRDefault="00C049FC" w:rsidP="00C049FC">
      <w:pPr>
        <w:pStyle w:val="Heading2"/>
      </w:pPr>
      <w:bookmarkStart w:id="10" w:name="_Toc77944409"/>
      <w:bookmarkStart w:id="11" w:name="_Toc77947222"/>
      <w:r w:rsidRPr="008F11B9">
        <w:t>Configuration Management Planning</w:t>
      </w:r>
      <w:bookmarkEnd w:id="10"/>
      <w:bookmarkEnd w:id="11"/>
    </w:p>
    <w:p w14:paraId="2CD5F1EA" w14:textId="77777777" w:rsidR="00C049FC" w:rsidRDefault="00C049FC" w:rsidP="00C049FC">
      <w:pPr>
        <w:pStyle w:val="BodyText05"/>
      </w:pPr>
      <w:r w:rsidRPr="009B5169">
        <w:t>A strategy must be developed to define the scope and objectives of a Configuration Management process, plus the CIs (and their respective attributes) that shall be tracked within the CMDB. Each CI Class (or type) will have a unique set of attributes. Lastly, the Planning stage determines the data requirements for the stakeholders.</w:t>
      </w:r>
    </w:p>
    <w:p w14:paraId="26AE63C5" w14:textId="77777777" w:rsidR="00C049FC" w:rsidRPr="009B5169" w:rsidRDefault="00C049FC" w:rsidP="00C049FC">
      <w:pPr>
        <w:pStyle w:val="Heading2"/>
      </w:pPr>
      <w:bookmarkStart w:id="12" w:name="_Toc77944410"/>
      <w:bookmarkStart w:id="13" w:name="_Toc77947223"/>
      <w:r w:rsidRPr="009B5169">
        <w:t>Configuration Identification</w:t>
      </w:r>
      <w:bookmarkEnd w:id="12"/>
      <w:bookmarkEnd w:id="13"/>
    </w:p>
    <w:p w14:paraId="0B36342B" w14:textId="77777777" w:rsidR="00C049FC" w:rsidRDefault="00C049FC" w:rsidP="00C049FC">
      <w:pPr>
        <w:pStyle w:val="BodyText05"/>
      </w:pPr>
      <w:r w:rsidRPr="009B5169">
        <w:t>This stage identifies, defines, and documents the classes of CIs under the control of Configuration Management, the CI naming conventions, attributes, relationships to other CI types, data integrity rules, and requirements and design documentation.</w:t>
      </w:r>
    </w:p>
    <w:p w14:paraId="397C008E" w14:textId="77777777" w:rsidR="00C049FC" w:rsidRDefault="00C049FC" w:rsidP="00C049FC">
      <w:pPr>
        <w:pStyle w:val="BodyText05"/>
      </w:pPr>
      <w:r>
        <w:t>This lifecycle stage includes the following:</w:t>
      </w:r>
    </w:p>
    <w:p w14:paraId="652E247F" w14:textId="77777777" w:rsidR="00C049FC" w:rsidRDefault="00C049FC" w:rsidP="00C049FC">
      <w:pPr>
        <w:pStyle w:val="ListParagraph"/>
        <w:numPr>
          <w:ilvl w:val="0"/>
          <w:numId w:val="44"/>
        </w:numPr>
      </w:pPr>
      <w:r>
        <w:t>Identification of applicable configuration items and their respective attributes</w:t>
      </w:r>
    </w:p>
    <w:p w14:paraId="363AFEF8" w14:textId="77777777" w:rsidR="00C049FC" w:rsidRDefault="00C049FC" w:rsidP="00C049FC">
      <w:pPr>
        <w:pStyle w:val="ListParagraph"/>
        <w:numPr>
          <w:ilvl w:val="0"/>
          <w:numId w:val="44"/>
        </w:numPr>
      </w:pPr>
      <w:r>
        <w:t>Establishment of baselines for control; maintenance of versions and revisions Identification of approved configuration documentation of the physical and functional characteristics of the item or system</w:t>
      </w:r>
    </w:p>
    <w:p w14:paraId="105439FA" w14:textId="77777777" w:rsidR="00C049FC" w:rsidRDefault="00C049FC" w:rsidP="00C049FC">
      <w:pPr>
        <w:pStyle w:val="ListParagraph"/>
        <w:numPr>
          <w:ilvl w:val="0"/>
          <w:numId w:val="44"/>
        </w:numPr>
      </w:pPr>
      <w:r>
        <w:t>Creation of CI records in the CMDB</w:t>
      </w:r>
    </w:p>
    <w:p w14:paraId="0A40E30C" w14:textId="77777777" w:rsidR="00C049FC" w:rsidRDefault="00C049FC" w:rsidP="00C049FC">
      <w:pPr>
        <w:pStyle w:val="ListParagraph"/>
        <w:numPr>
          <w:ilvl w:val="0"/>
          <w:numId w:val="44"/>
        </w:numPr>
      </w:pPr>
      <w:r>
        <w:t>Provision of documentation for configuration management and external audits Management of configuration item document library in CMBD</w:t>
      </w:r>
    </w:p>
    <w:p w14:paraId="7652F1D0" w14:textId="77777777" w:rsidR="00C049FC" w:rsidRPr="00231EC3" w:rsidRDefault="00C049FC" w:rsidP="00C049FC">
      <w:pPr>
        <w:pStyle w:val="Heading2"/>
      </w:pPr>
      <w:bookmarkStart w:id="14" w:name="_Toc77944411"/>
      <w:bookmarkStart w:id="15" w:name="_Toc77947224"/>
      <w:r w:rsidRPr="00231EC3">
        <w:t>Configuration Control</w:t>
      </w:r>
      <w:bookmarkEnd w:id="14"/>
      <w:bookmarkEnd w:id="15"/>
    </w:p>
    <w:p w14:paraId="6713AA14" w14:textId="77777777" w:rsidR="00C049FC" w:rsidRDefault="00C049FC" w:rsidP="00C049FC">
      <w:pPr>
        <w:pStyle w:val="BodyText05"/>
      </w:pPr>
      <w:r w:rsidRPr="00231EC3">
        <w:t>This stage ensures that all CIs - and their respective relationships and statuses - are recorded accurately throughout each CI lifecycle. It leverages the configuration baselines and manages drift within acceptable limits. Change Management will tie any changes to baselines to Change records.</w:t>
      </w:r>
    </w:p>
    <w:p w14:paraId="7870A24B" w14:textId="77777777" w:rsidR="00C049FC" w:rsidRPr="00231EC3" w:rsidRDefault="00C049FC" w:rsidP="00C049FC">
      <w:pPr>
        <w:pStyle w:val="Heading2"/>
      </w:pPr>
      <w:bookmarkStart w:id="16" w:name="_Toc77944412"/>
      <w:bookmarkStart w:id="17" w:name="_Toc77947225"/>
      <w:r w:rsidRPr="00231EC3">
        <w:t>Configuration Status Reporting</w:t>
      </w:r>
      <w:bookmarkEnd w:id="16"/>
      <w:bookmarkEnd w:id="17"/>
      <w:r w:rsidRPr="00231EC3">
        <w:t xml:space="preserve"> </w:t>
      </w:r>
    </w:p>
    <w:p w14:paraId="140F2011" w14:textId="77777777" w:rsidR="00C049FC" w:rsidRDefault="00C049FC" w:rsidP="00C049FC">
      <w:pPr>
        <w:pStyle w:val="BodyText05"/>
      </w:pPr>
      <w:r w:rsidRPr="00231EC3">
        <w:t>This lifecycle stage makes CI information available to authorized requestors. The information ranges from detailed CI attributes and relationships to summarized information for reporting. Status is one of the more important attributes as it denotes whether the CI is live in production or retired. The key to success is regular reporting as the CMDB data is used in the other Service Management processes.</w:t>
      </w:r>
    </w:p>
    <w:p w14:paraId="234DF9BB" w14:textId="77777777" w:rsidR="00C049FC" w:rsidRPr="00231EC3" w:rsidRDefault="00C049FC" w:rsidP="00C049FC">
      <w:pPr>
        <w:pStyle w:val="Heading2"/>
      </w:pPr>
      <w:bookmarkStart w:id="18" w:name="_Toc77944413"/>
      <w:bookmarkStart w:id="19" w:name="_Toc77947226"/>
      <w:r w:rsidRPr="00231EC3">
        <w:t>Configuration Verification and Audit</w:t>
      </w:r>
      <w:bookmarkEnd w:id="18"/>
      <w:bookmarkEnd w:id="19"/>
    </w:p>
    <w:p w14:paraId="01722E57" w14:textId="77777777" w:rsidR="00C049FC" w:rsidRPr="00E215C3" w:rsidRDefault="00C049FC" w:rsidP="00C049FC">
      <w:pPr>
        <w:pStyle w:val="BodyText05"/>
      </w:pPr>
      <w:r w:rsidRPr="00C0564B">
        <w:t xml:space="preserve">This </w:t>
      </w:r>
      <w:r>
        <w:t>stage</w:t>
      </w:r>
      <w:r w:rsidRPr="00C0564B">
        <w:t xml:space="preserve"> ensures that CI information matches the physical reconciliation data, that naming conventions are adhered to</w:t>
      </w:r>
      <w:r>
        <w:t>,</w:t>
      </w:r>
      <w:r w:rsidRPr="00C0564B">
        <w:t xml:space="preserve"> and that </w:t>
      </w:r>
      <w:r>
        <w:t>all accurate and</w:t>
      </w:r>
      <w:r w:rsidRPr="00C0564B">
        <w:t xml:space="preserve"> secure repositories agree with the CI information. The audit is performed regularly, as stipulated by the Configuration Management Plan, or as requested by the Configuration Manager or other authorized personnel.</w:t>
      </w:r>
    </w:p>
    <w:p w14:paraId="5D126F0F" w14:textId="77777777" w:rsidR="00403C8A" w:rsidRPr="00352BAD" w:rsidRDefault="00403C8A" w:rsidP="00EB29DB">
      <w:pPr>
        <w:pStyle w:val="Heading1"/>
      </w:pPr>
      <w:bookmarkStart w:id="20" w:name="_Toc77947227"/>
      <w:r w:rsidRPr="00352BAD">
        <w:t>Roles &amp; Responsibilities</w:t>
      </w:r>
      <w:bookmarkEnd w:id="20"/>
    </w:p>
    <w:tbl>
      <w:tblPr>
        <w:tblW w:w="9029" w:type="dxa"/>
        <w:jc w:val="center"/>
        <w:tblLook w:val="04A0" w:firstRow="1" w:lastRow="0" w:firstColumn="1" w:lastColumn="0" w:noHBand="0" w:noVBand="1"/>
      </w:tblPr>
      <w:tblGrid>
        <w:gridCol w:w="3009"/>
        <w:gridCol w:w="3826"/>
        <w:gridCol w:w="2194"/>
      </w:tblGrid>
      <w:tr w:rsidR="00C049FC" w:rsidRPr="00C049FC" w14:paraId="3B4ED404" w14:textId="77777777" w:rsidTr="00724512">
        <w:trPr>
          <w:trHeight w:val="450"/>
          <w:jc w:val="center"/>
        </w:trPr>
        <w:tc>
          <w:tcPr>
            <w:tcW w:w="3009"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9A95DA3" w14:textId="31950307" w:rsidR="00C049FC" w:rsidRPr="00C049FC" w:rsidRDefault="00724512" w:rsidP="00C049FC">
            <w:pPr>
              <w:spacing w:before="60" w:after="60"/>
              <w:rPr>
                <w:b/>
                <w:bCs/>
              </w:rPr>
            </w:pPr>
            <w:r w:rsidRPr="00C049FC">
              <w:rPr>
                <w:b/>
                <w:bCs/>
              </w:rPr>
              <w:t>Role</w:t>
            </w:r>
          </w:p>
        </w:tc>
        <w:tc>
          <w:tcPr>
            <w:tcW w:w="3826"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617A039D" w14:textId="29B9B5DC" w:rsidR="00C049FC" w:rsidRPr="00C049FC" w:rsidRDefault="00724512" w:rsidP="00C049FC">
            <w:pPr>
              <w:spacing w:before="60" w:after="60"/>
              <w:rPr>
                <w:b/>
                <w:bCs/>
              </w:rPr>
            </w:pPr>
            <w:r w:rsidRPr="00C049FC">
              <w:rPr>
                <w:b/>
                <w:bCs/>
              </w:rPr>
              <w:t>Responsibility</w:t>
            </w:r>
          </w:p>
        </w:tc>
        <w:tc>
          <w:tcPr>
            <w:tcW w:w="2194"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20E9903A" w14:textId="2B9C2A2F" w:rsidR="00C049FC" w:rsidRPr="00C049FC" w:rsidRDefault="00724512" w:rsidP="00C049FC">
            <w:pPr>
              <w:spacing w:before="60" w:after="60"/>
              <w:rPr>
                <w:b/>
                <w:bCs/>
              </w:rPr>
            </w:pPr>
            <w:r w:rsidRPr="00C049FC">
              <w:rPr>
                <w:b/>
                <w:bCs/>
              </w:rPr>
              <w:t>Title</w:t>
            </w:r>
          </w:p>
        </w:tc>
      </w:tr>
      <w:tr w:rsidR="00C049FC" w:rsidRPr="00C049FC" w14:paraId="0D9B5FFA" w14:textId="77777777" w:rsidTr="00724512">
        <w:trPr>
          <w:trHeight w:val="1106"/>
          <w:jc w:val="center"/>
        </w:trPr>
        <w:tc>
          <w:tcPr>
            <w:tcW w:w="3009" w:type="dxa"/>
            <w:tcBorders>
              <w:top w:val="nil"/>
              <w:left w:val="single" w:sz="4" w:space="0" w:color="auto"/>
              <w:bottom w:val="single" w:sz="4" w:space="0" w:color="auto"/>
              <w:right w:val="single" w:sz="4" w:space="0" w:color="auto"/>
            </w:tcBorders>
            <w:shd w:val="clear" w:color="auto" w:fill="auto"/>
            <w:hideMark/>
          </w:tcPr>
          <w:p w14:paraId="5A287A37" w14:textId="77777777" w:rsidR="00C049FC" w:rsidRPr="00C049FC" w:rsidRDefault="00C049FC" w:rsidP="00C049FC">
            <w:pPr>
              <w:spacing w:before="60" w:after="60"/>
            </w:pPr>
            <w:r w:rsidRPr="00C049FC">
              <w:t>CM executive sponsor CCB process owner</w:t>
            </w:r>
          </w:p>
        </w:tc>
        <w:tc>
          <w:tcPr>
            <w:tcW w:w="3826" w:type="dxa"/>
            <w:tcBorders>
              <w:top w:val="nil"/>
              <w:left w:val="nil"/>
              <w:bottom w:val="single" w:sz="4" w:space="0" w:color="auto"/>
              <w:right w:val="single" w:sz="4" w:space="0" w:color="auto"/>
            </w:tcBorders>
            <w:shd w:val="clear" w:color="auto" w:fill="auto"/>
            <w:hideMark/>
          </w:tcPr>
          <w:p w14:paraId="5DE564DF" w14:textId="77777777" w:rsidR="00C049FC" w:rsidRPr="00C049FC" w:rsidRDefault="00C049FC" w:rsidP="00C049FC">
            <w:pPr>
              <w:spacing w:before="60" w:after="60"/>
            </w:pPr>
            <w:r w:rsidRPr="00C049FC">
              <w:t>Oversees configuration management plan implementation in all departments within the company</w:t>
            </w:r>
          </w:p>
        </w:tc>
        <w:tc>
          <w:tcPr>
            <w:tcW w:w="2194" w:type="dxa"/>
            <w:tcBorders>
              <w:top w:val="nil"/>
              <w:left w:val="nil"/>
              <w:bottom w:val="single" w:sz="4" w:space="0" w:color="auto"/>
              <w:right w:val="single" w:sz="4" w:space="0" w:color="auto"/>
            </w:tcBorders>
            <w:shd w:val="clear" w:color="auto" w:fill="auto"/>
            <w:hideMark/>
          </w:tcPr>
          <w:p w14:paraId="445BB77F" w14:textId="77777777" w:rsidR="00C049FC" w:rsidRPr="00C049FC" w:rsidRDefault="00C049FC" w:rsidP="00C049FC">
            <w:pPr>
              <w:spacing w:before="60" w:after="60"/>
            </w:pPr>
            <w:r w:rsidRPr="00C049FC">
              <w:t>Senior executive</w:t>
            </w:r>
          </w:p>
        </w:tc>
      </w:tr>
      <w:tr w:rsidR="00C049FC" w:rsidRPr="00C049FC" w14:paraId="53F5738F" w14:textId="77777777" w:rsidTr="00724512">
        <w:trPr>
          <w:trHeight w:val="980"/>
          <w:jc w:val="center"/>
        </w:trPr>
        <w:tc>
          <w:tcPr>
            <w:tcW w:w="3009" w:type="dxa"/>
            <w:tcBorders>
              <w:top w:val="nil"/>
              <w:left w:val="single" w:sz="4" w:space="0" w:color="auto"/>
              <w:bottom w:val="single" w:sz="4" w:space="0" w:color="auto"/>
              <w:right w:val="single" w:sz="4" w:space="0" w:color="auto"/>
            </w:tcBorders>
            <w:shd w:val="clear" w:color="000000" w:fill="FFFFFF"/>
            <w:hideMark/>
          </w:tcPr>
          <w:p w14:paraId="1CBDAF52" w14:textId="77777777" w:rsidR="00C049FC" w:rsidRPr="00C049FC" w:rsidRDefault="00C049FC" w:rsidP="00C049FC">
            <w:pPr>
              <w:spacing w:before="60" w:after="60"/>
            </w:pPr>
            <w:r w:rsidRPr="00C049FC">
              <w:t>CM process owner CCB chair</w:t>
            </w:r>
          </w:p>
        </w:tc>
        <w:tc>
          <w:tcPr>
            <w:tcW w:w="3826" w:type="dxa"/>
            <w:tcBorders>
              <w:top w:val="nil"/>
              <w:left w:val="nil"/>
              <w:bottom w:val="single" w:sz="4" w:space="0" w:color="auto"/>
              <w:right w:val="single" w:sz="4" w:space="0" w:color="auto"/>
            </w:tcBorders>
            <w:shd w:val="clear" w:color="000000" w:fill="FFFFFF"/>
            <w:hideMark/>
          </w:tcPr>
          <w:p w14:paraId="33FBAACA" w14:textId="77777777" w:rsidR="00C049FC" w:rsidRPr="00C049FC" w:rsidRDefault="00C049FC" w:rsidP="00C049FC">
            <w:pPr>
              <w:spacing w:before="60" w:after="60"/>
            </w:pPr>
            <w:r w:rsidRPr="00C049FC">
              <w:t>Has ownership  and  is  accountable for its strategic development; Ensures CM plan is rolled out</w:t>
            </w:r>
          </w:p>
        </w:tc>
        <w:tc>
          <w:tcPr>
            <w:tcW w:w="2194" w:type="dxa"/>
            <w:tcBorders>
              <w:top w:val="nil"/>
              <w:left w:val="nil"/>
              <w:bottom w:val="single" w:sz="4" w:space="0" w:color="auto"/>
              <w:right w:val="single" w:sz="4" w:space="0" w:color="auto"/>
            </w:tcBorders>
            <w:shd w:val="clear" w:color="000000" w:fill="FFFFFF"/>
            <w:hideMark/>
          </w:tcPr>
          <w:p w14:paraId="58D3E498" w14:textId="77777777" w:rsidR="00C049FC" w:rsidRPr="00C049FC" w:rsidRDefault="00C049FC" w:rsidP="00C049FC">
            <w:pPr>
              <w:spacing w:before="60" w:after="60"/>
            </w:pPr>
            <w:r w:rsidRPr="00C049FC">
              <w:t>Senior manager</w:t>
            </w:r>
          </w:p>
        </w:tc>
      </w:tr>
      <w:tr w:rsidR="00C049FC" w:rsidRPr="00C049FC" w14:paraId="7AA11590" w14:textId="77777777" w:rsidTr="00724512">
        <w:trPr>
          <w:trHeight w:val="539"/>
          <w:jc w:val="center"/>
        </w:trPr>
        <w:tc>
          <w:tcPr>
            <w:tcW w:w="3009" w:type="dxa"/>
            <w:tcBorders>
              <w:top w:val="nil"/>
              <w:left w:val="single" w:sz="4" w:space="0" w:color="auto"/>
              <w:bottom w:val="single" w:sz="4" w:space="0" w:color="auto"/>
              <w:right w:val="single" w:sz="4" w:space="0" w:color="auto"/>
            </w:tcBorders>
            <w:shd w:val="clear" w:color="auto" w:fill="auto"/>
            <w:hideMark/>
          </w:tcPr>
          <w:p w14:paraId="0A5F14B6" w14:textId="77777777" w:rsidR="00C049FC" w:rsidRPr="00C049FC" w:rsidRDefault="00C049FC" w:rsidP="00C049FC">
            <w:pPr>
              <w:spacing w:before="60" w:after="60"/>
            </w:pPr>
            <w:r w:rsidRPr="00C049FC">
              <w:t>Configuration manager</w:t>
            </w:r>
          </w:p>
        </w:tc>
        <w:tc>
          <w:tcPr>
            <w:tcW w:w="3826" w:type="dxa"/>
            <w:tcBorders>
              <w:top w:val="nil"/>
              <w:left w:val="nil"/>
              <w:bottom w:val="single" w:sz="4" w:space="0" w:color="auto"/>
              <w:right w:val="single" w:sz="4" w:space="0" w:color="auto"/>
            </w:tcBorders>
            <w:shd w:val="clear" w:color="auto" w:fill="auto"/>
            <w:hideMark/>
          </w:tcPr>
          <w:p w14:paraId="7CAA42D6" w14:textId="77777777" w:rsidR="00C049FC" w:rsidRPr="00C049FC" w:rsidRDefault="00C049FC" w:rsidP="00C049FC">
            <w:pPr>
              <w:spacing w:before="60" w:after="60"/>
            </w:pPr>
            <w:r w:rsidRPr="00C049FC">
              <w:t>Manages delivery of CM services and documentation of operating procedures</w:t>
            </w:r>
          </w:p>
        </w:tc>
        <w:tc>
          <w:tcPr>
            <w:tcW w:w="2194" w:type="dxa"/>
            <w:tcBorders>
              <w:top w:val="nil"/>
              <w:left w:val="nil"/>
              <w:bottom w:val="single" w:sz="4" w:space="0" w:color="auto"/>
              <w:right w:val="single" w:sz="4" w:space="0" w:color="auto"/>
            </w:tcBorders>
            <w:shd w:val="clear" w:color="auto" w:fill="auto"/>
            <w:hideMark/>
          </w:tcPr>
          <w:p w14:paraId="2AD2F8D7" w14:textId="77777777" w:rsidR="00C049FC" w:rsidRPr="00C049FC" w:rsidRDefault="00C049FC" w:rsidP="00C049FC">
            <w:pPr>
              <w:spacing w:before="60" w:after="60"/>
            </w:pPr>
            <w:r w:rsidRPr="00C049FC">
              <w:t>IT manager</w:t>
            </w:r>
          </w:p>
        </w:tc>
      </w:tr>
      <w:tr w:rsidR="00C049FC" w:rsidRPr="00C049FC" w14:paraId="4EAFEAD5" w14:textId="77777777" w:rsidTr="00724512">
        <w:trPr>
          <w:trHeight w:val="782"/>
          <w:jc w:val="center"/>
        </w:trPr>
        <w:tc>
          <w:tcPr>
            <w:tcW w:w="3009" w:type="dxa"/>
            <w:tcBorders>
              <w:top w:val="nil"/>
              <w:left w:val="single" w:sz="4" w:space="0" w:color="auto"/>
              <w:bottom w:val="single" w:sz="4" w:space="0" w:color="auto"/>
              <w:right w:val="single" w:sz="4" w:space="0" w:color="auto"/>
            </w:tcBorders>
            <w:shd w:val="clear" w:color="000000" w:fill="FFFFFF"/>
            <w:hideMark/>
          </w:tcPr>
          <w:p w14:paraId="10C51DC4" w14:textId="77777777" w:rsidR="00C049FC" w:rsidRPr="00C049FC" w:rsidRDefault="00C049FC" w:rsidP="00C049FC">
            <w:pPr>
              <w:spacing w:before="60" w:after="60"/>
            </w:pPr>
            <w:r w:rsidRPr="00C049FC">
              <w:t>CM system analyst</w:t>
            </w:r>
          </w:p>
        </w:tc>
        <w:tc>
          <w:tcPr>
            <w:tcW w:w="3826" w:type="dxa"/>
            <w:tcBorders>
              <w:top w:val="nil"/>
              <w:left w:val="nil"/>
              <w:bottom w:val="single" w:sz="4" w:space="0" w:color="auto"/>
              <w:right w:val="single" w:sz="4" w:space="0" w:color="auto"/>
            </w:tcBorders>
            <w:shd w:val="clear" w:color="000000" w:fill="FFFFFF"/>
            <w:hideMark/>
          </w:tcPr>
          <w:p w14:paraId="7513A3C5" w14:textId="77777777" w:rsidR="00C049FC" w:rsidRPr="00C049FC" w:rsidRDefault="00C049FC" w:rsidP="00C049FC">
            <w:pPr>
              <w:spacing w:before="60" w:after="60"/>
            </w:pPr>
            <w:r w:rsidRPr="00C049FC">
              <w:t>Performs daily configuration management tasks with minimal direction</w:t>
            </w:r>
          </w:p>
        </w:tc>
        <w:tc>
          <w:tcPr>
            <w:tcW w:w="2194" w:type="dxa"/>
            <w:tcBorders>
              <w:top w:val="nil"/>
              <w:left w:val="nil"/>
              <w:bottom w:val="single" w:sz="4" w:space="0" w:color="auto"/>
              <w:right w:val="single" w:sz="4" w:space="0" w:color="auto"/>
            </w:tcBorders>
            <w:shd w:val="clear" w:color="000000" w:fill="FFFFFF"/>
            <w:hideMark/>
          </w:tcPr>
          <w:p w14:paraId="0D7EA5EB" w14:textId="77777777" w:rsidR="00C049FC" w:rsidRPr="00C049FC" w:rsidRDefault="00C049FC" w:rsidP="00C049FC">
            <w:pPr>
              <w:spacing w:before="60" w:after="60"/>
            </w:pPr>
            <w:r w:rsidRPr="00C049FC">
              <w:t>IT analyst</w:t>
            </w:r>
          </w:p>
        </w:tc>
      </w:tr>
      <w:tr w:rsidR="00C049FC" w:rsidRPr="00C049FC" w14:paraId="0CA35BA9" w14:textId="77777777" w:rsidTr="00724512">
        <w:trPr>
          <w:trHeight w:val="944"/>
          <w:jc w:val="center"/>
        </w:trPr>
        <w:tc>
          <w:tcPr>
            <w:tcW w:w="3009" w:type="dxa"/>
            <w:tcBorders>
              <w:top w:val="nil"/>
              <w:left w:val="single" w:sz="4" w:space="0" w:color="auto"/>
              <w:bottom w:val="single" w:sz="4" w:space="0" w:color="auto"/>
              <w:right w:val="single" w:sz="4" w:space="0" w:color="auto"/>
            </w:tcBorders>
            <w:shd w:val="clear" w:color="auto" w:fill="auto"/>
            <w:hideMark/>
          </w:tcPr>
          <w:p w14:paraId="4DD0CBA3" w14:textId="77777777" w:rsidR="00C049FC" w:rsidRPr="00C049FC" w:rsidRDefault="00C049FC" w:rsidP="00C049FC">
            <w:pPr>
              <w:spacing w:before="60" w:after="60"/>
            </w:pPr>
            <w:r w:rsidRPr="00C049FC">
              <w:t>CM specialist</w:t>
            </w:r>
          </w:p>
        </w:tc>
        <w:tc>
          <w:tcPr>
            <w:tcW w:w="3826" w:type="dxa"/>
            <w:tcBorders>
              <w:top w:val="nil"/>
              <w:left w:val="nil"/>
              <w:bottom w:val="single" w:sz="4" w:space="0" w:color="auto"/>
              <w:right w:val="single" w:sz="4" w:space="0" w:color="auto"/>
            </w:tcBorders>
            <w:shd w:val="clear" w:color="auto" w:fill="auto"/>
            <w:hideMark/>
          </w:tcPr>
          <w:p w14:paraId="5E211962" w14:textId="77777777" w:rsidR="00C049FC" w:rsidRPr="00C049FC" w:rsidRDefault="00C049FC" w:rsidP="00C049FC">
            <w:pPr>
              <w:spacing w:before="60" w:after="60"/>
            </w:pPr>
            <w:r w:rsidRPr="00C049FC">
              <w:t>Performs daily configuration management tasks with direction from CM system analyst</w:t>
            </w:r>
          </w:p>
        </w:tc>
        <w:tc>
          <w:tcPr>
            <w:tcW w:w="2194" w:type="dxa"/>
            <w:tcBorders>
              <w:top w:val="nil"/>
              <w:left w:val="nil"/>
              <w:bottom w:val="single" w:sz="4" w:space="0" w:color="auto"/>
              <w:right w:val="single" w:sz="4" w:space="0" w:color="auto"/>
            </w:tcBorders>
            <w:shd w:val="clear" w:color="auto" w:fill="auto"/>
            <w:hideMark/>
          </w:tcPr>
          <w:p w14:paraId="36D7B765" w14:textId="77777777" w:rsidR="00C049FC" w:rsidRPr="00C049FC" w:rsidRDefault="00C049FC" w:rsidP="00C049FC">
            <w:pPr>
              <w:spacing w:before="60" w:after="60"/>
            </w:pPr>
            <w:r w:rsidRPr="00C049FC">
              <w:t>IT admin</w:t>
            </w:r>
          </w:p>
        </w:tc>
      </w:tr>
    </w:tbl>
    <w:p w14:paraId="39D12B67" w14:textId="54FBD48F" w:rsidR="00C049FC" w:rsidRPr="00352BAD" w:rsidRDefault="00C049FC" w:rsidP="00C049FC">
      <w:pPr>
        <w:pStyle w:val="Heading1"/>
      </w:pPr>
      <w:bookmarkStart w:id="21" w:name="_Toc77947228"/>
      <w:r>
        <w:t>RACI</w:t>
      </w:r>
      <w:bookmarkEnd w:id="21"/>
    </w:p>
    <w:p w14:paraId="7FFD1578" w14:textId="32F2BBDE" w:rsidR="00403C8A" w:rsidRPr="0082681E" w:rsidRDefault="00403C8A" w:rsidP="00352BAD">
      <w:pPr>
        <w:pStyle w:val="BodyText05"/>
        <w:rPr>
          <w:i/>
          <w:iCs/>
          <w:color w:val="FF0000"/>
        </w:rPr>
      </w:pPr>
      <w:r w:rsidRPr="0082681E">
        <w:rPr>
          <w:i/>
          <w:iCs/>
          <w:color w:val="FF0000"/>
        </w:rPr>
        <w:t xml:space="preserve">&lt;Insert the responsibilities of all the stakeholders like </w:t>
      </w:r>
      <w:r w:rsidR="0082681E" w:rsidRPr="0082681E">
        <w:rPr>
          <w:i/>
          <w:iCs/>
          <w:color w:val="FF0000"/>
        </w:rPr>
        <w:t xml:space="preserve">user, CI owner, </w:t>
      </w:r>
      <w:r w:rsidR="00EB29DB" w:rsidRPr="0082681E">
        <w:rPr>
          <w:i/>
          <w:iCs/>
          <w:color w:val="FF0000"/>
        </w:rPr>
        <w:t>config</w:t>
      </w:r>
      <w:r w:rsidRPr="0082681E">
        <w:rPr>
          <w:i/>
          <w:iCs/>
          <w:color w:val="FF0000"/>
        </w:rPr>
        <w:t xml:space="preserve"> </w:t>
      </w:r>
      <w:r w:rsidR="0082681E" w:rsidRPr="0082681E">
        <w:rPr>
          <w:i/>
          <w:iCs/>
          <w:color w:val="FF0000"/>
        </w:rPr>
        <w:t xml:space="preserve">analyst, config </w:t>
      </w:r>
      <w:r w:rsidRPr="0082681E">
        <w:rPr>
          <w:i/>
          <w:iCs/>
          <w:color w:val="FF0000"/>
        </w:rPr>
        <w:t xml:space="preserve">manager, </w:t>
      </w:r>
      <w:r w:rsidR="0082681E" w:rsidRPr="0082681E">
        <w:rPr>
          <w:i/>
          <w:iCs/>
          <w:color w:val="FF0000"/>
        </w:rPr>
        <w:t xml:space="preserve">change </w:t>
      </w:r>
      <w:r w:rsidRPr="0082681E">
        <w:rPr>
          <w:i/>
          <w:iCs/>
          <w:color w:val="FF0000"/>
        </w:rPr>
        <w:t>manage</w:t>
      </w:r>
      <w:r w:rsidR="0082681E" w:rsidRPr="0082681E">
        <w:rPr>
          <w:i/>
          <w:iCs/>
          <w:color w:val="FF0000"/>
        </w:rPr>
        <w:t>ment</w:t>
      </w:r>
      <w:r w:rsidRPr="0082681E">
        <w:rPr>
          <w:i/>
          <w:iCs/>
          <w:color w:val="FF0000"/>
        </w:rPr>
        <w:t>, etc</w:t>
      </w:r>
      <w:r w:rsidR="00352BAD" w:rsidRPr="0082681E">
        <w:rPr>
          <w:i/>
          <w:iCs/>
          <w:color w:val="FF0000"/>
        </w:rPr>
        <w:t>.</w:t>
      </w:r>
      <w:r w:rsidRPr="0082681E">
        <w:rPr>
          <w:i/>
          <w:iCs/>
          <w:color w:val="FF0000"/>
        </w:rPr>
        <w:t>&gt;</w:t>
      </w:r>
    </w:p>
    <w:tbl>
      <w:tblPr>
        <w:tblW w:w="9029" w:type="dxa"/>
        <w:tblLook w:val="04A0" w:firstRow="1" w:lastRow="0" w:firstColumn="1" w:lastColumn="0" w:noHBand="0" w:noVBand="1"/>
      </w:tblPr>
      <w:tblGrid>
        <w:gridCol w:w="2335"/>
        <w:gridCol w:w="1080"/>
        <w:gridCol w:w="1530"/>
        <w:gridCol w:w="1555"/>
        <w:gridCol w:w="1084"/>
        <w:gridCol w:w="1445"/>
      </w:tblGrid>
      <w:tr w:rsidR="009F2290" w:rsidRPr="00EB29DB" w14:paraId="02B94225" w14:textId="77777777" w:rsidTr="00037A7A">
        <w:trPr>
          <w:trHeight w:val="413"/>
          <w:tblHeader/>
        </w:trPr>
        <w:tc>
          <w:tcPr>
            <w:tcW w:w="2335" w:type="dxa"/>
            <w:vMerge w:val="restart"/>
            <w:tcBorders>
              <w:top w:val="single" w:sz="4" w:space="0" w:color="auto"/>
              <w:left w:val="single" w:sz="4" w:space="0" w:color="auto"/>
              <w:bottom w:val="single" w:sz="4" w:space="0" w:color="000000"/>
              <w:right w:val="single" w:sz="4" w:space="0" w:color="auto"/>
            </w:tcBorders>
            <w:shd w:val="clear" w:color="auto" w:fill="ACB9CA" w:themeFill="text2" w:themeFillTint="66"/>
            <w:vAlign w:val="center"/>
            <w:hideMark/>
          </w:tcPr>
          <w:p w14:paraId="706D0C15" w14:textId="689CE0E3" w:rsidR="00EB29DB" w:rsidRPr="00EB29DB" w:rsidRDefault="0082681E" w:rsidP="0082681E">
            <w:pPr>
              <w:pStyle w:val="BodyText05"/>
              <w:spacing w:before="60" w:after="60"/>
              <w:ind w:left="0"/>
              <w:jc w:val="left"/>
              <w:rPr>
                <w:b/>
                <w:bCs/>
              </w:rPr>
            </w:pPr>
            <w:r w:rsidRPr="00EB29DB">
              <w:rPr>
                <w:b/>
                <w:bCs/>
              </w:rPr>
              <w:t>User</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2757D7D" w14:textId="4AB19D87" w:rsidR="00EB29DB" w:rsidRPr="00EB29DB" w:rsidRDefault="0082681E" w:rsidP="0082681E">
            <w:pPr>
              <w:pStyle w:val="BodyText05"/>
              <w:spacing w:before="60" w:after="60"/>
              <w:ind w:left="0"/>
              <w:jc w:val="center"/>
              <w:rPr>
                <w:b/>
                <w:bCs/>
              </w:rPr>
            </w:pPr>
            <w:r w:rsidRPr="00EB29DB">
              <w:rPr>
                <w:b/>
                <w:bCs/>
              </w:rPr>
              <w:t>C</w:t>
            </w:r>
            <w:r>
              <w:rPr>
                <w:b/>
                <w:bCs/>
              </w:rPr>
              <w:t xml:space="preserve">I </w:t>
            </w:r>
            <w:r w:rsidRPr="00EB29DB">
              <w:rPr>
                <w:b/>
                <w:bCs/>
              </w:rPr>
              <w:t>Owner</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05BE1A1" w14:textId="27ED163E" w:rsidR="00EB29DB" w:rsidRPr="00EB29DB" w:rsidRDefault="0082681E" w:rsidP="0082681E">
            <w:pPr>
              <w:pStyle w:val="BodyText05"/>
              <w:spacing w:before="60" w:after="60"/>
              <w:ind w:left="16"/>
              <w:jc w:val="center"/>
              <w:rPr>
                <w:b/>
                <w:bCs/>
              </w:rPr>
            </w:pPr>
            <w:r w:rsidRPr="00EB29DB">
              <w:rPr>
                <w:b/>
                <w:bCs/>
              </w:rPr>
              <w:t>Configuration Analyst</w:t>
            </w:r>
          </w:p>
        </w:tc>
        <w:tc>
          <w:tcPr>
            <w:tcW w:w="1555"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FEBA053" w14:textId="03924D1F" w:rsidR="00EB29DB" w:rsidRPr="00EB29DB" w:rsidRDefault="0082681E" w:rsidP="0082681E">
            <w:pPr>
              <w:pStyle w:val="BodyText05"/>
              <w:spacing w:before="60" w:after="60"/>
              <w:ind w:left="14"/>
              <w:jc w:val="center"/>
              <w:rPr>
                <w:b/>
                <w:bCs/>
              </w:rPr>
            </w:pPr>
            <w:r w:rsidRPr="00EB29DB">
              <w:rPr>
                <w:b/>
                <w:bCs/>
              </w:rPr>
              <w:t>Configuration Manager</w:t>
            </w:r>
          </w:p>
        </w:tc>
        <w:tc>
          <w:tcPr>
            <w:tcW w:w="1084"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D726AE3" w14:textId="489C418E" w:rsidR="00EB29DB" w:rsidRPr="00EB29DB" w:rsidRDefault="0082681E" w:rsidP="0082681E">
            <w:pPr>
              <w:pStyle w:val="BodyText05"/>
              <w:spacing w:before="60" w:after="60"/>
              <w:ind w:left="0"/>
              <w:jc w:val="center"/>
              <w:rPr>
                <w:b/>
                <w:bCs/>
              </w:rPr>
            </w:pPr>
            <w:r w:rsidRPr="00EB29DB">
              <w:rPr>
                <w:b/>
                <w:bCs/>
              </w:rPr>
              <w:t>Process Owner</w:t>
            </w:r>
          </w:p>
        </w:tc>
        <w:tc>
          <w:tcPr>
            <w:tcW w:w="1445"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97B8565" w14:textId="6468B507" w:rsidR="00EB29DB" w:rsidRPr="00EB29DB" w:rsidRDefault="0082681E" w:rsidP="0082681E">
            <w:pPr>
              <w:pStyle w:val="BodyText05"/>
              <w:spacing w:before="60" w:after="60"/>
              <w:ind w:left="23"/>
              <w:jc w:val="center"/>
              <w:rPr>
                <w:b/>
                <w:bCs/>
              </w:rPr>
            </w:pPr>
            <w:r w:rsidRPr="00EB29DB">
              <w:rPr>
                <w:b/>
                <w:bCs/>
              </w:rPr>
              <w:t>Change Management</w:t>
            </w:r>
          </w:p>
        </w:tc>
      </w:tr>
      <w:tr w:rsidR="009F2290" w:rsidRPr="00EB29DB" w14:paraId="4C5F721C" w14:textId="77777777" w:rsidTr="00037A7A">
        <w:trPr>
          <w:trHeight w:val="413"/>
          <w:tblHeader/>
        </w:trPr>
        <w:tc>
          <w:tcPr>
            <w:tcW w:w="2335" w:type="dxa"/>
            <w:vMerge/>
            <w:tcBorders>
              <w:top w:val="single" w:sz="4" w:space="0" w:color="auto"/>
              <w:left w:val="single" w:sz="4" w:space="0" w:color="auto"/>
              <w:bottom w:val="single" w:sz="4" w:space="0" w:color="000000"/>
              <w:right w:val="single" w:sz="4" w:space="0" w:color="auto"/>
            </w:tcBorders>
            <w:shd w:val="clear" w:color="auto" w:fill="ACB9CA" w:themeFill="text2" w:themeFillTint="66"/>
            <w:vAlign w:val="center"/>
            <w:hideMark/>
          </w:tcPr>
          <w:p w14:paraId="182B3FBD" w14:textId="77777777" w:rsidR="00EB29DB" w:rsidRPr="00EB29DB" w:rsidRDefault="00EB29DB" w:rsidP="0082681E">
            <w:pPr>
              <w:pStyle w:val="BodyText05"/>
              <w:spacing w:before="60" w:after="60"/>
              <w:ind w:left="0"/>
              <w:jc w:val="left"/>
              <w:rPr>
                <w:b/>
                <w:bCs/>
              </w:rPr>
            </w:pPr>
          </w:p>
        </w:tc>
        <w:tc>
          <w:tcPr>
            <w:tcW w:w="1080"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4E38F547" w14:textId="77777777" w:rsidR="00EB29DB" w:rsidRPr="00EB29DB" w:rsidRDefault="00EB29DB" w:rsidP="0082681E">
            <w:pPr>
              <w:pStyle w:val="BodyText05"/>
              <w:spacing w:before="60" w:after="60"/>
              <w:ind w:left="0"/>
              <w:jc w:val="center"/>
              <w:rPr>
                <w:b/>
                <w:bCs/>
              </w:rPr>
            </w:pPr>
          </w:p>
        </w:tc>
        <w:tc>
          <w:tcPr>
            <w:tcW w:w="1530"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A267770" w14:textId="77777777" w:rsidR="00EB29DB" w:rsidRPr="00EB29DB" w:rsidRDefault="00EB29DB" w:rsidP="0082681E">
            <w:pPr>
              <w:pStyle w:val="BodyText05"/>
              <w:spacing w:before="60" w:after="60"/>
              <w:ind w:left="16"/>
              <w:jc w:val="center"/>
              <w:rPr>
                <w:b/>
                <w:bCs/>
              </w:rPr>
            </w:pPr>
          </w:p>
        </w:tc>
        <w:tc>
          <w:tcPr>
            <w:tcW w:w="1555"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0C0EAF1" w14:textId="77777777" w:rsidR="00EB29DB" w:rsidRPr="00EB29DB" w:rsidRDefault="00EB29DB" w:rsidP="0082681E">
            <w:pPr>
              <w:pStyle w:val="BodyText05"/>
              <w:spacing w:before="60" w:after="60"/>
              <w:ind w:left="14"/>
              <w:jc w:val="center"/>
              <w:rPr>
                <w:b/>
                <w:bCs/>
              </w:rPr>
            </w:pPr>
          </w:p>
        </w:tc>
        <w:tc>
          <w:tcPr>
            <w:tcW w:w="1084"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401DEB6" w14:textId="77777777" w:rsidR="00EB29DB" w:rsidRPr="00EB29DB" w:rsidRDefault="00EB29DB" w:rsidP="0082681E">
            <w:pPr>
              <w:pStyle w:val="BodyText05"/>
              <w:spacing w:before="60" w:after="60"/>
              <w:ind w:left="0"/>
              <w:jc w:val="center"/>
              <w:rPr>
                <w:b/>
                <w:bCs/>
              </w:rPr>
            </w:pPr>
          </w:p>
        </w:tc>
        <w:tc>
          <w:tcPr>
            <w:tcW w:w="1445"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6C9F10B" w14:textId="77777777" w:rsidR="00EB29DB" w:rsidRPr="00EB29DB" w:rsidRDefault="00EB29DB" w:rsidP="0082681E">
            <w:pPr>
              <w:pStyle w:val="BodyText05"/>
              <w:spacing w:before="60" w:after="60"/>
              <w:ind w:left="23"/>
              <w:jc w:val="center"/>
              <w:rPr>
                <w:b/>
                <w:bCs/>
              </w:rPr>
            </w:pPr>
          </w:p>
        </w:tc>
      </w:tr>
      <w:tr w:rsidR="00EB29DB" w:rsidRPr="00EB29DB" w14:paraId="40001AC3"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D5DCE4" w:themeFill="text2" w:themeFillTint="33"/>
            <w:vAlign w:val="center"/>
            <w:hideMark/>
          </w:tcPr>
          <w:p w14:paraId="04A979C3" w14:textId="77777777" w:rsidR="00EB29DB" w:rsidRPr="00EB29DB" w:rsidRDefault="00EB29DB" w:rsidP="0082681E">
            <w:pPr>
              <w:pStyle w:val="BodyText05"/>
              <w:spacing w:before="60" w:after="60"/>
              <w:ind w:left="23"/>
              <w:jc w:val="center"/>
              <w:rPr>
                <w:b/>
                <w:bCs/>
              </w:rPr>
            </w:pPr>
            <w:r w:rsidRPr="00EB29DB">
              <w:rPr>
                <w:b/>
                <w:bCs/>
              </w:rPr>
              <w:t>Configuration Management Planning</w:t>
            </w:r>
          </w:p>
        </w:tc>
      </w:tr>
      <w:tr w:rsidR="00EB29DB" w:rsidRPr="00EB29DB" w14:paraId="51A971AA"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F0F8BDF" w14:textId="77777777" w:rsidR="00EB29DB" w:rsidRPr="00EB29DB" w:rsidRDefault="00EB29DB" w:rsidP="0082681E">
            <w:pPr>
              <w:pStyle w:val="BodyText05"/>
              <w:spacing w:before="60" w:after="60"/>
              <w:ind w:left="0"/>
              <w:jc w:val="left"/>
            </w:pPr>
            <w:r w:rsidRPr="00EB29DB">
              <w:t>Produce configuration management plan</w:t>
            </w:r>
          </w:p>
        </w:tc>
        <w:tc>
          <w:tcPr>
            <w:tcW w:w="1080" w:type="dxa"/>
            <w:tcBorders>
              <w:top w:val="nil"/>
              <w:left w:val="nil"/>
              <w:bottom w:val="single" w:sz="4" w:space="0" w:color="auto"/>
              <w:right w:val="single" w:sz="4" w:space="0" w:color="auto"/>
            </w:tcBorders>
            <w:shd w:val="clear" w:color="000000" w:fill="FFFFFF"/>
            <w:vAlign w:val="center"/>
          </w:tcPr>
          <w:p w14:paraId="7275CC77" w14:textId="43575A69" w:rsidR="00EB29DB" w:rsidRPr="00EB29DB" w:rsidRDefault="00EB29DB" w:rsidP="0082681E">
            <w:pPr>
              <w:pStyle w:val="BodyText05"/>
              <w:spacing w:before="60" w:after="60"/>
              <w:ind w:left="16"/>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2C31E4FF" w14:textId="77777777" w:rsidR="00EB29DB" w:rsidRPr="00EB29DB" w:rsidRDefault="00EB29DB" w:rsidP="0082681E">
            <w:pPr>
              <w:pStyle w:val="BodyText05"/>
              <w:spacing w:before="60" w:after="60"/>
              <w:ind w:left="16"/>
              <w:jc w:val="center"/>
            </w:pPr>
            <w:r w:rsidRPr="00EB29DB">
              <w:t>C</w:t>
            </w:r>
          </w:p>
        </w:tc>
        <w:tc>
          <w:tcPr>
            <w:tcW w:w="1555" w:type="dxa"/>
            <w:tcBorders>
              <w:top w:val="nil"/>
              <w:left w:val="nil"/>
              <w:bottom w:val="single" w:sz="4" w:space="0" w:color="auto"/>
              <w:right w:val="single" w:sz="4" w:space="0" w:color="auto"/>
            </w:tcBorders>
            <w:shd w:val="clear" w:color="000000" w:fill="FFFFFF"/>
            <w:vAlign w:val="center"/>
            <w:hideMark/>
          </w:tcPr>
          <w:p w14:paraId="112AD68B" w14:textId="77777777" w:rsidR="00EB29DB" w:rsidRPr="00EB29DB" w:rsidRDefault="00EB29DB" w:rsidP="0082681E">
            <w:pPr>
              <w:pStyle w:val="BodyText05"/>
              <w:spacing w:before="60" w:after="60"/>
              <w:ind w:left="14"/>
              <w:jc w:val="center"/>
            </w:pPr>
            <w:r w:rsidRPr="00EB29DB">
              <w:t>R</w:t>
            </w:r>
          </w:p>
        </w:tc>
        <w:tc>
          <w:tcPr>
            <w:tcW w:w="1084" w:type="dxa"/>
            <w:tcBorders>
              <w:top w:val="nil"/>
              <w:left w:val="nil"/>
              <w:bottom w:val="single" w:sz="4" w:space="0" w:color="auto"/>
              <w:right w:val="single" w:sz="4" w:space="0" w:color="auto"/>
            </w:tcBorders>
            <w:shd w:val="clear" w:color="000000" w:fill="FFFFFF"/>
            <w:vAlign w:val="center"/>
            <w:hideMark/>
          </w:tcPr>
          <w:p w14:paraId="3375460C" w14:textId="77777777" w:rsidR="00EB29DB" w:rsidRPr="00EB29DB" w:rsidRDefault="00EB29DB" w:rsidP="0082681E">
            <w:pPr>
              <w:pStyle w:val="BodyText05"/>
              <w:spacing w:before="60" w:after="60"/>
              <w:ind w:left="0"/>
              <w:jc w:val="center"/>
            </w:pPr>
            <w:r w:rsidRPr="00EB29DB">
              <w:t>R/A</w:t>
            </w:r>
          </w:p>
        </w:tc>
        <w:tc>
          <w:tcPr>
            <w:tcW w:w="1445" w:type="dxa"/>
            <w:tcBorders>
              <w:top w:val="nil"/>
              <w:left w:val="nil"/>
              <w:bottom w:val="single" w:sz="4" w:space="0" w:color="auto"/>
              <w:right w:val="single" w:sz="4" w:space="0" w:color="auto"/>
            </w:tcBorders>
            <w:shd w:val="clear" w:color="auto" w:fill="auto"/>
            <w:noWrap/>
            <w:vAlign w:val="center"/>
          </w:tcPr>
          <w:p w14:paraId="350D1300" w14:textId="00CDA1D2" w:rsidR="00EB29DB" w:rsidRPr="00EB29DB" w:rsidRDefault="00EB29DB" w:rsidP="0082681E">
            <w:pPr>
              <w:pStyle w:val="BodyText05"/>
              <w:spacing w:before="60" w:after="60"/>
              <w:ind w:left="16"/>
              <w:jc w:val="center"/>
            </w:pPr>
          </w:p>
        </w:tc>
      </w:tr>
      <w:tr w:rsidR="00EB29DB" w:rsidRPr="00EB29DB" w14:paraId="3FEC1974"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6C7A7559" w14:textId="77777777" w:rsidR="00EB29DB" w:rsidRPr="00EB29DB" w:rsidRDefault="00EB29DB" w:rsidP="0082681E">
            <w:pPr>
              <w:pStyle w:val="BodyText05"/>
              <w:spacing w:before="60" w:after="60"/>
              <w:ind w:left="0"/>
              <w:jc w:val="left"/>
            </w:pPr>
            <w:r w:rsidRPr="00EB29DB">
              <w:t>Define CMDB structure</w:t>
            </w:r>
          </w:p>
        </w:tc>
        <w:tc>
          <w:tcPr>
            <w:tcW w:w="1080" w:type="dxa"/>
            <w:tcBorders>
              <w:top w:val="nil"/>
              <w:left w:val="nil"/>
              <w:bottom w:val="single" w:sz="4" w:space="0" w:color="auto"/>
              <w:right w:val="single" w:sz="4" w:space="0" w:color="auto"/>
            </w:tcBorders>
            <w:shd w:val="clear" w:color="000000" w:fill="FFFFFF"/>
            <w:vAlign w:val="center"/>
          </w:tcPr>
          <w:p w14:paraId="30F4DB6F" w14:textId="0934419F"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3C92EDCB" w14:textId="77777777" w:rsidR="00EB29DB" w:rsidRPr="00EB29DB" w:rsidRDefault="00EB29DB" w:rsidP="0082681E">
            <w:pPr>
              <w:pStyle w:val="BodyText05"/>
              <w:spacing w:before="60" w:after="60"/>
              <w:ind w:left="16"/>
              <w:jc w:val="center"/>
            </w:pPr>
            <w:r w:rsidRPr="00EB29DB">
              <w:t>C</w:t>
            </w:r>
          </w:p>
        </w:tc>
        <w:tc>
          <w:tcPr>
            <w:tcW w:w="1555" w:type="dxa"/>
            <w:tcBorders>
              <w:top w:val="nil"/>
              <w:left w:val="nil"/>
              <w:bottom w:val="single" w:sz="4" w:space="0" w:color="auto"/>
              <w:right w:val="single" w:sz="4" w:space="0" w:color="auto"/>
            </w:tcBorders>
            <w:shd w:val="clear" w:color="000000" w:fill="FFFFFF"/>
            <w:vAlign w:val="center"/>
            <w:hideMark/>
          </w:tcPr>
          <w:p w14:paraId="6BB94EA0" w14:textId="77777777" w:rsidR="00EB29DB" w:rsidRPr="00EB29DB" w:rsidRDefault="00EB29DB" w:rsidP="0082681E">
            <w:pPr>
              <w:pStyle w:val="BodyText05"/>
              <w:spacing w:before="60" w:after="60"/>
              <w:ind w:left="14"/>
              <w:jc w:val="center"/>
            </w:pPr>
            <w:r w:rsidRPr="00EB29DB">
              <w:t>R</w:t>
            </w:r>
          </w:p>
        </w:tc>
        <w:tc>
          <w:tcPr>
            <w:tcW w:w="1084" w:type="dxa"/>
            <w:tcBorders>
              <w:top w:val="nil"/>
              <w:left w:val="nil"/>
              <w:bottom w:val="single" w:sz="4" w:space="0" w:color="auto"/>
              <w:right w:val="single" w:sz="4" w:space="0" w:color="auto"/>
            </w:tcBorders>
            <w:shd w:val="clear" w:color="000000" w:fill="FFFFFF"/>
            <w:vAlign w:val="center"/>
            <w:hideMark/>
          </w:tcPr>
          <w:p w14:paraId="3F0A2DB6" w14:textId="77777777" w:rsidR="00EB29DB" w:rsidRPr="00EB29DB" w:rsidRDefault="00EB29DB" w:rsidP="0082681E">
            <w:pPr>
              <w:pStyle w:val="BodyText05"/>
              <w:spacing w:before="60" w:after="60"/>
              <w:ind w:left="0"/>
              <w:jc w:val="center"/>
            </w:pPr>
            <w:r w:rsidRPr="00EB29DB">
              <w:t>R/A</w:t>
            </w:r>
          </w:p>
        </w:tc>
        <w:tc>
          <w:tcPr>
            <w:tcW w:w="1445" w:type="dxa"/>
            <w:tcBorders>
              <w:top w:val="nil"/>
              <w:left w:val="nil"/>
              <w:bottom w:val="single" w:sz="4" w:space="0" w:color="auto"/>
              <w:right w:val="single" w:sz="4" w:space="0" w:color="auto"/>
            </w:tcBorders>
            <w:shd w:val="clear" w:color="auto" w:fill="auto"/>
            <w:noWrap/>
            <w:vAlign w:val="center"/>
          </w:tcPr>
          <w:p w14:paraId="04887404" w14:textId="6BC59E6C" w:rsidR="00EB29DB" w:rsidRPr="00EB29DB" w:rsidRDefault="00EB29DB" w:rsidP="0082681E">
            <w:pPr>
              <w:pStyle w:val="BodyText05"/>
              <w:spacing w:before="60" w:after="60"/>
              <w:ind w:left="16"/>
              <w:jc w:val="center"/>
            </w:pPr>
          </w:p>
        </w:tc>
      </w:tr>
      <w:tr w:rsidR="00EB29DB" w:rsidRPr="00EB29DB" w14:paraId="368AF357"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F995301" w14:textId="77777777" w:rsidR="00EB29DB" w:rsidRPr="00EB29DB" w:rsidRDefault="00EB29DB" w:rsidP="0082681E">
            <w:pPr>
              <w:pStyle w:val="BodyText05"/>
              <w:spacing w:before="60" w:after="60"/>
              <w:ind w:left="0"/>
              <w:jc w:val="left"/>
            </w:pPr>
            <w:r w:rsidRPr="00EB29DB">
              <w:t>Determine Cl selection guidelines</w:t>
            </w:r>
          </w:p>
        </w:tc>
        <w:tc>
          <w:tcPr>
            <w:tcW w:w="1080" w:type="dxa"/>
            <w:tcBorders>
              <w:top w:val="nil"/>
              <w:left w:val="nil"/>
              <w:bottom w:val="single" w:sz="4" w:space="0" w:color="auto"/>
              <w:right w:val="single" w:sz="4" w:space="0" w:color="auto"/>
            </w:tcBorders>
            <w:shd w:val="clear" w:color="000000" w:fill="FFFFFF"/>
            <w:vAlign w:val="center"/>
          </w:tcPr>
          <w:p w14:paraId="1812325F" w14:textId="34C62237"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0D23144C" w14:textId="77777777" w:rsidR="00EB29DB" w:rsidRPr="00EB29DB" w:rsidRDefault="00EB29DB" w:rsidP="0082681E">
            <w:pPr>
              <w:pStyle w:val="BodyText05"/>
              <w:spacing w:before="60" w:after="60"/>
              <w:ind w:left="16"/>
              <w:jc w:val="center"/>
            </w:pPr>
            <w:r w:rsidRPr="00EB29DB">
              <w:t>C</w:t>
            </w:r>
          </w:p>
        </w:tc>
        <w:tc>
          <w:tcPr>
            <w:tcW w:w="1555" w:type="dxa"/>
            <w:tcBorders>
              <w:top w:val="nil"/>
              <w:left w:val="nil"/>
              <w:bottom w:val="single" w:sz="4" w:space="0" w:color="auto"/>
              <w:right w:val="single" w:sz="4" w:space="0" w:color="auto"/>
            </w:tcBorders>
            <w:shd w:val="clear" w:color="000000" w:fill="FFFFFF"/>
            <w:vAlign w:val="center"/>
            <w:hideMark/>
          </w:tcPr>
          <w:p w14:paraId="15CE5A6A" w14:textId="77777777" w:rsidR="00EB29DB" w:rsidRPr="00EB29DB" w:rsidRDefault="00EB29DB" w:rsidP="0082681E">
            <w:pPr>
              <w:pStyle w:val="BodyText05"/>
              <w:spacing w:before="60" w:after="60"/>
              <w:ind w:left="14"/>
              <w:jc w:val="center"/>
            </w:pPr>
            <w:r w:rsidRPr="00EB29DB">
              <w:t>R</w:t>
            </w:r>
          </w:p>
        </w:tc>
        <w:tc>
          <w:tcPr>
            <w:tcW w:w="1084" w:type="dxa"/>
            <w:tcBorders>
              <w:top w:val="nil"/>
              <w:left w:val="nil"/>
              <w:bottom w:val="single" w:sz="4" w:space="0" w:color="auto"/>
              <w:right w:val="single" w:sz="4" w:space="0" w:color="auto"/>
            </w:tcBorders>
            <w:shd w:val="clear" w:color="000000" w:fill="FFFFFF"/>
            <w:vAlign w:val="center"/>
            <w:hideMark/>
          </w:tcPr>
          <w:p w14:paraId="286F4DD4" w14:textId="77777777" w:rsidR="00EB29DB" w:rsidRPr="00EB29DB" w:rsidRDefault="00EB29DB" w:rsidP="0082681E">
            <w:pPr>
              <w:pStyle w:val="BodyText05"/>
              <w:spacing w:before="60" w:after="60"/>
              <w:ind w:left="0"/>
              <w:jc w:val="center"/>
            </w:pPr>
            <w:r w:rsidRPr="00EB29DB">
              <w:t>R/A</w:t>
            </w:r>
          </w:p>
        </w:tc>
        <w:tc>
          <w:tcPr>
            <w:tcW w:w="1445" w:type="dxa"/>
            <w:tcBorders>
              <w:top w:val="nil"/>
              <w:left w:val="nil"/>
              <w:bottom w:val="single" w:sz="4" w:space="0" w:color="auto"/>
              <w:right w:val="single" w:sz="4" w:space="0" w:color="auto"/>
            </w:tcBorders>
            <w:shd w:val="clear" w:color="auto" w:fill="auto"/>
            <w:noWrap/>
            <w:vAlign w:val="center"/>
          </w:tcPr>
          <w:p w14:paraId="51099621" w14:textId="175B8ABA" w:rsidR="00EB29DB" w:rsidRPr="00EB29DB" w:rsidRDefault="00EB29DB" w:rsidP="0082681E">
            <w:pPr>
              <w:pStyle w:val="BodyText05"/>
              <w:spacing w:before="60" w:after="60"/>
              <w:ind w:left="16"/>
              <w:jc w:val="center"/>
            </w:pPr>
          </w:p>
        </w:tc>
      </w:tr>
      <w:tr w:rsidR="00EB29DB" w:rsidRPr="00EB29DB" w14:paraId="02E2A6BD"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0BA6165E" w14:textId="77777777" w:rsidR="00EB29DB" w:rsidRPr="00EB29DB" w:rsidRDefault="00EB29DB" w:rsidP="0082681E">
            <w:pPr>
              <w:pStyle w:val="BodyText05"/>
              <w:spacing w:before="60" w:after="60"/>
              <w:ind w:left="0"/>
              <w:jc w:val="left"/>
            </w:pPr>
            <w:r w:rsidRPr="00EB29DB">
              <w:t>Populate CMDB</w:t>
            </w:r>
          </w:p>
        </w:tc>
        <w:tc>
          <w:tcPr>
            <w:tcW w:w="1080" w:type="dxa"/>
            <w:tcBorders>
              <w:top w:val="nil"/>
              <w:left w:val="nil"/>
              <w:bottom w:val="single" w:sz="4" w:space="0" w:color="auto"/>
              <w:right w:val="single" w:sz="4" w:space="0" w:color="auto"/>
            </w:tcBorders>
            <w:shd w:val="clear" w:color="000000" w:fill="FFFFFF"/>
            <w:vAlign w:val="center"/>
          </w:tcPr>
          <w:p w14:paraId="7DB4CBBE" w14:textId="301B6D53"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1BF92FB0" w14:textId="77777777" w:rsidR="00EB29DB" w:rsidRPr="00EB29DB" w:rsidRDefault="00EB29DB" w:rsidP="0082681E">
            <w:pPr>
              <w:pStyle w:val="BodyText05"/>
              <w:spacing w:before="60" w:after="60"/>
              <w:ind w:left="16"/>
              <w:jc w:val="center"/>
            </w:pPr>
            <w:r w:rsidRPr="00EB29DB">
              <w:t>C</w:t>
            </w:r>
          </w:p>
        </w:tc>
        <w:tc>
          <w:tcPr>
            <w:tcW w:w="1555" w:type="dxa"/>
            <w:tcBorders>
              <w:top w:val="nil"/>
              <w:left w:val="nil"/>
              <w:bottom w:val="single" w:sz="4" w:space="0" w:color="auto"/>
              <w:right w:val="single" w:sz="4" w:space="0" w:color="auto"/>
            </w:tcBorders>
            <w:shd w:val="clear" w:color="000000" w:fill="FFFFFF"/>
            <w:vAlign w:val="center"/>
            <w:hideMark/>
          </w:tcPr>
          <w:p w14:paraId="41A7298F"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44F23CBF" w14:textId="0D2178D4"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1C115783" w14:textId="2DE5B965" w:rsidR="00EB29DB" w:rsidRPr="00EB29DB" w:rsidRDefault="00EB29DB" w:rsidP="0082681E">
            <w:pPr>
              <w:pStyle w:val="BodyText05"/>
              <w:spacing w:before="60" w:after="60"/>
              <w:ind w:left="16"/>
              <w:jc w:val="center"/>
            </w:pPr>
          </w:p>
        </w:tc>
      </w:tr>
      <w:tr w:rsidR="00EB29DB" w:rsidRPr="00EB29DB" w14:paraId="5582D195"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4C235735" w14:textId="77777777" w:rsidR="00EB29DB" w:rsidRPr="00EB29DB" w:rsidRDefault="00EB29DB" w:rsidP="0082681E">
            <w:pPr>
              <w:pStyle w:val="BodyText05"/>
              <w:spacing w:before="60" w:after="60"/>
              <w:ind w:left="0"/>
              <w:jc w:val="left"/>
            </w:pPr>
            <w:r w:rsidRPr="00EB29DB">
              <w:t>Perform initial audit</w:t>
            </w:r>
          </w:p>
        </w:tc>
        <w:tc>
          <w:tcPr>
            <w:tcW w:w="1080" w:type="dxa"/>
            <w:tcBorders>
              <w:top w:val="nil"/>
              <w:left w:val="nil"/>
              <w:bottom w:val="single" w:sz="4" w:space="0" w:color="auto"/>
              <w:right w:val="single" w:sz="4" w:space="0" w:color="auto"/>
            </w:tcBorders>
            <w:shd w:val="clear" w:color="000000" w:fill="FFFFFF"/>
            <w:vAlign w:val="center"/>
          </w:tcPr>
          <w:p w14:paraId="02D56F17" w14:textId="273DDEB9"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51137FE0"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741D88E5"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2C19A5D7" w14:textId="77777777" w:rsidR="00EB29DB" w:rsidRPr="00EB29DB" w:rsidRDefault="00EB29DB" w:rsidP="0082681E">
            <w:pPr>
              <w:pStyle w:val="BodyText05"/>
              <w:spacing w:before="60" w:after="60"/>
              <w:ind w:left="0"/>
              <w:jc w:val="center"/>
            </w:pPr>
            <w:r w:rsidRPr="00EB29DB">
              <w:t>C</w:t>
            </w:r>
          </w:p>
        </w:tc>
        <w:tc>
          <w:tcPr>
            <w:tcW w:w="1445" w:type="dxa"/>
            <w:tcBorders>
              <w:top w:val="nil"/>
              <w:left w:val="nil"/>
              <w:bottom w:val="single" w:sz="4" w:space="0" w:color="auto"/>
              <w:right w:val="single" w:sz="4" w:space="0" w:color="auto"/>
            </w:tcBorders>
            <w:shd w:val="clear" w:color="auto" w:fill="auto"/>
            <w:noWrap/>
            <w:vAlign w:val="center"/>
          </w:tcPr>
          <w:p w14:paraId="6EFBEB44" w14:textId="61061787" w:rsidR="00EB29DB" w:rsidRPr="00EB29DB" w:rsidRDefault="00EB29DB" w:rsidP="0082681E">
            <w:pPr>
              <w:pStyle w:val="BodyText05"/>
              <w:spacing w:before="60" w:after="60"/>
              <w:ind w:left="16"/>
              <w:jc w:val="center"/>
            </w:pPr>
          </w:p>
        </w:tc>
      </w:tr>
      <w:tr w:rsidR="00EB29DB" w:rsidRPr="00EB29DB" w14:paraId="23D423C0"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16AF19FF" w14:textId="77777777" w:rsidR="00EB29DB" w:rsidRPr="00EB29DB" w:rsidRDefault="00EB29DB" w:rsidP="0082681E">
            <w:pPr>
              <w:pStyle w:val="BodyText05"/>
              <w:spacing w:before="60" w:after="60"/>
              <w:ind w:left="0"/>
              <w:jc w:val="left"/>
            </w:pPr>
            <w:r w:rsidRPr="00EB29DB">
              <w:t>Baseline CMDB</w:t>
            </w:r>
          </w:p>
        </w:tc>
        <w:tc>
          <w:tcPr>
            <w:tcW w:w="1080" w:type="dxa"/>
            <w:tcBorders>
              <w:top w:val="nil"/>
              <w:left w:val="nil"/>
              <w:bottom w:val="single" w:sz="4" w:space="0" w:color="auto"/>
              <w:right w:val="single" w:sz="4" w:space="0" w:color="auto"/>
            </w:tcBorders>
            <w:shd w:val="clear" w:color="000000" w:fill="FFFFFF"/>
            <w:vAlign w:val="center"/>
          </w:tcPr>
          <w:p w14:paraId="56850F72" w14:textId="0B962352"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49AE7104" w14:textId="77777777" w:rsidR="00EB29DB" w:rsidRPr="00EB29DB" w:rsidRDefault="00EB29DB" w:rsidP="0082681E">
            <w:pPr>
              <w:pStyle w:val="BodyText05"/>
              <w:spacing w:before="60" w:after="60"/>
              <w:ind w:left="16"/>
              <w:jc w:val="center"/>
            </w:pPr>
            <w:r w:rsidRPr="00EB29DB">
              <w:t>I</w:t>
            </w:r>
          </w:p>
        </w:tc>
        <w:tc>
          <w:tcPr>
            <w:tcW w:w="1555" w:type="dxa"/>
            <w:tcBorders>
              <w:top w:val="nil"/>
              <w:left w:val="nil"/>
              <w:bottom w:val="single" w:sz="4" w:space="0" w:color="auto"/>
              <w:right w:val="single" w:sz="4" w:space="0" w:color="auto"/>
            </w:tcBorders>
            <w:shd w:val="clear" w:color="000000" w:fill="FFFFFF"/>
            <w:vAlign w:val="center"/>
            <w:hideMark/>
          </w:tcPr>
          <w:p w14:paraId="44326FCF"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5DF82B5E" w14:textId="77777777" w:rsidR="00EB29DB" w:rsidRPr="00EB29DB" w:rsidRDefault="00EB29DB" w:rsidP="0082681E">
            <w:pPr>
              <w:pStyle w:val="BodyText05"/>
              <w:spacing w:before="60" w:after="60"/>
              <w:ind w:left="0"/>
              <w:jc w:val="center"/>
            </w:pPr>
            <w:r w:rsidRPr="00EB29DB">
              <w:t>I</w:t>
            </w:r>
          </w:p>
        </w:tc>
        <w:tc>
          <w:tcPr>
            <w:tcW w:w="1445" w:type="dxa"/>
            <w:tcBorders>
              <w:top w:val="nil"/>
              <w:left w:val="nil"/>
              <w:bottom w:val="single" w:sz="4" w:space="0" w:color="auto"/>
              <w:right w:val="single" w:sz="4" w:space="0" w:color="auto"/>
            </w:tcBorders>
            <w:shd w:val="clear" w:color="auto" w:fill="auto"/>
            <w:noWrap/>
            <w:vAlign w:val="center"/>
          </w:tcPr>
          <w:p w14:paraId="14A4A6D1" w14:textId="41C18CF4" w:rsidR="00EB29DB" w:rsidRPr="00EB29DB" w:rsidRDefault="00EB29DB" w:rsidP="0082681E">
            <w:pPr>
              <w:pStyle w:val="BodyText05"/>
              <w:spacing w:before="60" w:after="60"/>
              <w:ind w:left="16"/>
              <w:jc w:val="center"/>
            </w:pPr>
          </w:p>
        </w:tc>
      </w:tr>
      <w:tr w:rsidR="00EB29DB" w:rsidRPr="00EB29DB" w14:paraId="2EB33D7A"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ACB9CA" w:themeFill="text2" w:themeFillTint="66"/>
            <w:vAlign w:val="center"/>
            <w:hideMark/>
          </w:tcPr>
          <w:p w14:paraId="1C6C4F06" w14:textId="77777777" w:rsidR="00EB29DB" w:rsidRPr="00EB29DB" w:rsidRDefault="00EB29DB" w:rsidP="0082681E">
            <w:pPr>
              <w:pStyle w:val="BodyText05"/>
              <w:spacing w:before="60" w:after="60"/>
              <w:ind w:left="23"/>
              <w:jc w:val="center"/>
              <w:rPr>
                <w:b/>
                <w:bCs/>
              </w:rPr>
            </w:pPr>
            <w:r w:rsidRPr="00EB29DB">
              <w:rPr>
                <w:b/>
                <w:bCs/>
              </w:rPr>
              <w:t>Configuration identification</w:t>
            </w:r>
          </w:p>
        </w:tc>
      </w:tr>
      <w:tr w:rsidR="00EB29DB" w:rsidRPr="00EB29DB" w14:paraId="351C294C"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D4A4013" w14:textId="77777777" w:rsidR="00EB29DB" w:rsidRPr="00EB29DB" w:rsidRDefault="00EB29DB" w:rsidP="0082681E">
            <w:pPr>
              <w:pStyle w:val="BodyText05"/>
              <w:spacing w:before="60" w:after="60"/>
              <w:ind w:left="0"/>
              <w:jc w:val="left"/>
            </w:pPr>
            <w:r w:rsidRPr="00EB29DB">
              <w:t>Validate update request</w:t>
            </w:r>
          </w:p>
        </w:tc>
        <w:tc>
          <w:tcPr>
            <w:tcW w:w="1080" w:type="dxa"/>
            <w:tcBorders>
              <w:top w:val="nil"/>
              <w:left w:val="nil"/>
              <w:bottom w:val="single" w:sz="4" w:space="0" w:color="auto"/>
              <w:right w:val="single" w:sz="4" w:space="0" w:color="auto"/>
            </w:tcBorders>
            <w:shd w:val="clear" w:color="000000" w:fill="FFFFFF"/>
            <w:vAlign w:val="center"/>
            <w:hideMark/>
          </w:tcPr>
          <w:p w14:paraId="1488DFB6"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61FB158B"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787659D2"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6F60D5CE" w14:textId="67AF189B"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70F73E3D" w14:textId="6254BBA2" w:rsidR="00EB29DB" w:rsidRPr="00EB29DB" w:rsidRDefault="00EB29DB" w:rsidP="0082681E">
            <w:pPr>
              <w:pStyle w:val="BodyText05"/>
              <w:spacing w:before="60" w:after="60"/>
              <w:ind w:left="23"/>
              <w:jc w:val="center"/>
            </w:pPr>
          </w:p>
        </w:tc>
      </w:tr>
      <w:tr w:rsidR="00EB29DB" w:rsidRPr="00EB29DB" w14:paraId="1F2E6711"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146910B2" w14:textId="77777777" w:rsidR="00EB29DB" w:rsidRPr="00EB29DB" w:rsidRDefault="00EB29DB" w:rsidP="0082681E">
            <w:pPr>
              <w:pStyle w:val="BodyText05"/>
              <w:spacing w:before="60" w:after="60"/>
              <w:ind w:left="0"/>
              <w:jc w:val="left"/>
            </w:pPr>
            <w:r w:rsidRPr="00EB29DB">
              <w:t>Validate Cl attributes</w:t>
            </w:r>
          </w:p>
        </w:tc>
        <w:tc>
          <w:tcPr>
            <w:tcW w:w="1080" w:type="dxa"/>
            <w:tcBorders>
              <w:top w:val="nil"/>
              <w:left w:val="nil"/>
              <w:bottom w:val="single" w:sz="4" w:space="0" w:color="auto"/>
              <w:right w:val="single" w:sz="4" w:space="0" w:color="auto"/>
            </w:tcBorders>
            <w:shd w:val="clear" w:color="000000" w:fill="FFFFFF"/>
            <w:vAlign w:val="center"/>
          </w:tcPr>
          <w:p w14:paraId="1DB2261A" w14:textId="4C4AFF60"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566C7814"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1A477FCB"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43FE5122" w14:textId="69A7C4D5"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0E7B5CA5" w14:textId="434FDB95" w:rsidR="00EB29DB" w:rsidRPr="00EB29DB" w:rsidRDefault="00EB29DB" w:rsidP="0082681E">
            <w:pPr>
              <w:pStyle w:val="BodyText05"/>
              <w:spacing w:before="60" w:after="60"/>
              <w:ind w:left="23"/>
              <w:jc w:val="center"/>
            </w:pPr>
          </w:p>
        </w:tc>
      </w:tr>
      <w:tr w:rsidR="00EB29DB" w:rsidRPr="00EB29DB" w14:paraId="1C6BDAA9"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234B8AA" w14:textId="77777777" w:rsidR="00EB29DB" w:rsidRPr="00EB29DB" w:rsidRDefault="00EB29DB" w:rsidP="0082681E">
            <w:pPr>
              <w:pStyle w:val="BodyText05"/>
              <w:spacing w:before="60" w:after="60"/>
              <w:ind w:left="0"/>
              <w:jc w:val="left"/>
            </w:pPr>
            <w:r w:rsidRPr="00EB29DB">
              <w:t>Review invalid attributes</w:t>
            </w:r>
          </w:p>
        </w:tc>
        <w:tc>
          <w:tcPr>
            <w:tcW w:w="1080" w:type="dxa"/>
            <w:tcBorders>
              <w:top w:val="nil"/>
              <w:left w:val="nil"/>
              <w:bottom w:val="single" w:sz="4" w:space="0" w:color="auto"/>
              <w:right w:val="single" w:sz="4" w:space="0" w:color="auto"/>
            </w:tcBorders>
            <w:shd w:val="clear" w:color="000000" w:fill="FFFFFF"/>
            <w:vAlign w:val="center"/>
            <w:hideMark/>
          </w:tcPr>
          <w:p w14:paraId="4B9D2228"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66342E8C"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7AEA9EC7"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15DA240B" w14:textId="30F4721D"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6CA57543" w14:textId="64371A2F" w:rsidR="00EB29DB" w:rsidRPr="00EB29DB" w:rsidRDefault="00EB29DB" w:rsidP="0082681E">
            <w:pPr>
              <w:pStyle w:val="BodyText05"/>
              <w:spacing w:before="60" w:after="60"/>
              <w:ind w:left="23"/>
              <w:jc w:val="center"/>
            </w:pPr>
          </w:p>
        </w:tc>
      </w:tr>
      <w:tr w:rsidR="00EB29DB" w:rsidRPr="00EB29DB" w14:paraId="7F468D3D"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70B03BCA" w14:textId="77777777" w:rsidR="00EB29DB" w:rsidRPr="00EB29DB" w:rsidRDefault="00EB29DB" w:rsidP="0082681E">
            <w:pPr>
              <w:pStyle w:val="BodyText05"/>
              <w:spacing w:before="60" w:after="60"/>
              <w:ind w:left="0"/>
              <w:jc w:val="left"/>
            </w:pPr>
            <w:r w:rsidRPr="00EB29DB">
              <w:t>Update CMDB</w:t>
            </w:r>
          </w:p>
        </w:tc>
        <w:tc>
          <w:tcPr>
            <w:tcW w:w="1080" w:type="dxa"/>
            <w:tcBorders>
              <w:top w:val="nil"/>
              <w:left w:val="nil"/>
              <w:bottom w:val="single" w:sz="4" w:space="0" w:color="auto"/>
              <w:right w:val="single" w:sz="4" w:space="0" w:color="auto"/>
            </w:tcBorders>
            <w:shd w:val="clear" w:color="000000" w:fill="FFFFFF"/>
            <w:vAlign w:val="center"/>
            <w:hideMark/>
          </w:tcPr>
          <w:p w14:paraId="33F2AFA4"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0048F8C7"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0A7CA7BD"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6B3BAF09" w14:textId="3DC0D20A"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6BB6EF62" w14:textId="0E9D25D3" w:rsidR="00EB29DB" w:rsidRPr="00EB29DB" w:rsidRDefault="00EB29DB" w:rsidP="0082681E">
            <w:pPr>
              <w:pStyle w:val="BodyText05"/>
              <w:spacing w:before="60" w:after="60"/>
              <w:ind w:left="23"/>
              <w:jc w:val="center"/>
            </w:pPr>
          </w:p>
        </w:tc>
      </w:tr>
      <w:tr w:rsidR="00EB29DB" w:rsidRPr="00EB29DB" w14:paraId="6FABC4D8"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0A55BCA" w14:textId="77777777" w:rsidR="00EB29DB" w:rsidRPr="00EB29DB" w:rsidRDefault="00EB29DB" w:rsidP="0082681E">
            <w:pPr>
              <w:pStyle w:val="BodyText05"/>
              <w:spacing w:before="60" w:after="60"/>
              <w:ind w:left="0"/>
              <w:jc w:val="left"/>
            </w:pPr>
            <w:r w:rsidRPr="00EB29DB">
              <w:t>Publish new Cl type</w:t>
            </w:r>
          </w:p>
        </w:tc>
        <w:tc>
          <w:tcPr>
            <w:tcW w:w="1080" w:type="dxa"/>
            <w:tcBorders>
              <w:top w:val="nil"/>
              <w:left w:val="nil"/>
              <w:bottom w:val="single" w:sz="4" w:space="0" w:color="auto"/>
              <w:right w:val="single" w:sz="4" w:space="0" w:color="auto"/>
            </w:tcBorders>
            <w:shd w:val="clear" w:color="000000" w:fill="FFFFFF"/>
            <w:vAlign w:val="center"/>
            <w:hideMark/>
          </w:tcPr>
          <w:p w14:paraId="72BF2D52" w14:textId="77777777" w:rsidR="00EB29DB" w:rsidRPr="00EB29DB" w:rsidRDefault="00EB29DB" w:rsidP="0082681E">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2B3A93EF"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0149F618"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0D72A806" w14:textId="77777777" w:rsidR="00EB29DB" w:rsidRPr="00EB29DB" w:rsidRDefault="00EB29DB" w:rsidP="0082681E">
            <w:pPr>
              <w:pStyle w:val="BodyText05"/>
              <w:spacing w:before="60" w:after="60"/>
              <w:ind w:left="0"/>
              <w:jc w:val="center"/>
            </w:pPr>
            <w:r w:rsidRPr="00EB29DB">
              <w:t>I</w:t>
            </w:r>
          </w:p>
        </w:tc>
        <w:tc>
          <w:tcPr>
            <w:tcW w:w="1445" w:type="dxa"/>
            <w:tcBorders>
              <w:top w:val="nil"/>
              <w:left w:val="nil"/>
              <w:bottom w:val="single" w:sz="4" w:space="0" w:color="auto"/>
              <w:right w:val="single" w:sz="4" w:space="0" w:color="auto"/>
            </w:tcBorders>
            <w:shd w:val="clear" w:color="auto" w:fill="auto"/>
            <w:noWrap/>
            <w:vAlign w:val="center"/>
            <w:hideMark/>
          </w:tcPr>
          <w:p w14:paraId="02A4B597" w14:textId="2946A0ED" w:rsidR="00EB29DB" w:rsidRPr="00EB29DB" w:rsidRDefault="00EB29DB" w:rsidP="0082681E">
            <w:pPr>
              <w:pStyle w:val="BodyText05"/>
              <w:spacing w:before="60" w:after="60"/>
              <w:ind w:left="23"/>
              <w:jc w:val="center"/>
            </w:pPr>
          </w:p>
        </w:tc>
      </w:tr>
      <w:tr w:rsidR="00EB29DB" w:rsidRPr="00EB29DB" w14:paraId="230B10D8"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ACB9CA" w:themeFill="text2" w:themeFillTint="66"/>
            <w:vAlign w:val="center"/>
            <w:hideMark/>
          </w:tcPr>
          <w:p w14:paraId="2BAB8F07" w14:textId="77777777" w:rsidR="00EB29DB" w:rsidRPr="00EB29DB" w:rsidRDefault="00EB29DB" w:rsidP="0082681E">
            <w:pPr>
              <w:pStyle w:val="BodyText05"/>
              <w:spacing w:before="60" w:after="60"/>
              <w:ind w:left="23"/>
              <w:jc w:val="center"/>
              <w:rPr>
                <w:b/>
                <w:bCs/>
              </w:rPr>
            </w:pPr>
            <w:r w:rsidRPr="00EB29DB">
              <w:rPr>
                <w:b/>
                <w:bCs/>
              </w:rPr>
              <w:t>Configuration Control</w:t>
            </w:r>
          </w:p>
        </w:tc>
      </w:tr>
      <w:tr w:rsidR="00EB29DB" w:rsidRPr="00EB29DB" w14:paraId="435EBB4F"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7A91F439" w14:textId="77777777" w:rsidR="00EB29DB" w:rsidRPr="00EB29DB" w:rsidRDefault="00EB29DB" w:rsidP="0082681E">
            <w:pPr>
              <w:pStyle w:val="BodyText05"/>
              <w:spacing w:before="60" w:after="60"/>
              <w:ind w:left="0"/>
              <w:jc w:val="left"/>
            </w:pPr>
            <w:r w:rsidRPr="00EB29DB">
              <w:t>Ensure there is a CRQ for every CI change</w:t>
            </w:r>
          </w:p>
        </w:tc>
        <w:tc>
          <w:tcPr>
            <w:tcW w:w="1080" w:type="dxa"/>
            <w:tcBorders>
              <w:top w:val="nil"/>
              <w:left w:val="nil"/>
              <w:bottom w:val="single" w:sz="4" w:space="0" w:color="auto"/>
              <w:right w:val="single" w:sz="4" w:space="0" w:color="auto"/>
            </w:tcBorders>
            <w:shd w:val="clear" w:color="000000" w:fill="FFFFFF"/>
            <w:vAlign w:val="center"/>
            <w:hideMark/>
          </w:tcPr>
          <w:p w14:paraId="4C533308"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2ED98B5B" w14:textId="16E0D27D" w:rsidR="00EB29DB" w:rsidRPr="00EB29DB" w:rsidRDefault="00EB29DB" w:rsidP="0082681E">
            <w:pPr>
              <w:pStyle w:val="BodyText05"/>
              <w:spacing w:before="60" w:after="60"/>
              <w:ind w:left="16"/>
              <w:jc w:val="center"/>
            </w:pPr>
          </w:p>
        </w:tc>
        <w:tc>
          <w:tcPr>
            <w:tcW w:w="1555" w:type="dxa"/>
            <w:tcBorders>
              <w:top w:val="nil"/>
              <w:left w:val="nil"/>
              <w:bottom w:val="single" w:sz="4" w:space="0" w:color="auto"/>
              <w:right w:val="single" w:sz="4" w:space="0" w:color="auto"/>
            </w:tcBorders>
            <w:shd w:val="clear" w:color="000000" w:fill="FFFFFF"/>
            <w:vAlign w:val="center"/>
            <w:hideMark/>
          </w:tcPr>
          <w:p w14:paraId="6AC3E68A" w14:textId="77777777" w:rsidR="00EB29DB" w:rsidRPr="00EB29DB" w:rsidRDefault="00EB29DB" w:rsidP="0082681E">
            <w:pPr>
              <w:pStyle w:val="BodyText05"/>
              <w:spacing w:before="60" w:after="60"/>
              <w:ind w:left="14"/>
              <w:jc w:val="center"/>
            </w:pPr>
            <w:r w:rsidRPr="00EB29DB">
              <w:t>R</w:t>
            </w:r>
          </w:p>
        </w:tc>
        <w:tc>
          <w:tcPr>
            <w:tcW w:w="1084" w:type="dxa"/>
            <w:tcBorders>
              <w:top w:val="nil"/>
              <w:left w:val="nil"/>
              <w:bottom w:val="single" w:sz="4" w:space="0" w:color="auto"/>
              <w:right w:val="single" w:sz="4" w:space="0" w:color="auto"/>
            </w:tcBorders>
            <w:shd w:val="clear" w:color="000000" w:fill="FFFFFF"/>
            <w:vAlign w:val="center"/>
            <w:hideMark/>
          </w:tcPr>
          <w:p w14:paraId="78703D15" w14:textId="49F7B30B"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hideMark/>
          </w:tcPr>
          <w:p w14:paraId="04E43FA0" w14:textId="77777777" w:rsidR="00EB29DB" w:rsidRPr="00EB29DB" w:rsidRDefault="00EB29DB" w:rsidP="009A5FC4">
            <w:pPr>
              <w:pStyle w:val="BodyText05"/>
              <w:spacing w:before="60" w:after="60"/>
              <w:ind w:left="23"/>
              <w:jc w:val="center"/>
            </w:pPr>
            <w:r w:rsidRPr="00EB29DB">
              <w:t>A</w:t>
            </w:r>
          </w:p>
        </w:tc>
      </w:tr>
      <w:tr w:rsidR="00EB29DB" w:rsidRPr="00EB29DB" w14:paraId="177D1253"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444949A" w14:textId="77777777" w:rsidR="00EB29DB" w:rsidRPr="00EB29DB" w:rsidRDefault="00EB29DB" w:rsidP="0082681E">
            <w:pPr>
              <w:pStyle w:val="BodyText05"/>
              <w:spacing w:before="60" w:after="60"/>
              <w:ind w:left="0"/>
              <w:jc w:val="left"/>
            </w:pPr>
            <w:r w:rsidRPr="00EB29DB">
              <w:t>Review results of discovery</w:t>
            </w:r>
          </w:p>
        </w:tc>
        <w:tc>
          <w:tcPr>
            <w:tcW w:w="1080" w:type="dxa"/>
            <w:tcBorders>
              <w:top w:val="nil"/>
              <w:left w:val="nil"/>
              <w:bottom w:val="single" w:sz="4" w:space="0" w:color="auto"/>
              <w:right w:val="single" w:sz="4" w:space="0" w:color="auto"/>
            </w:tcBorders>
            <w:shd w:val="clear" w:color="000000" w:fill="FFFFFF"/>
            <w:vAlign w:val="center"/>
            <w:hideMark/>
          </w:tcPr>
          <w:p w14:paraId="760595AF"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4F4C4E30"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3D606BC4" w14:textId="77777777" w:rsidR="00EB29DB" w:rsidRPr="00EB29DB" w:rsidRDefault="00EB29DB" w:rsidP="0082681E">
            <w:pPr>
              <w:pStyle w:val="BodyText05"/>
              <w:spacing w:before="60" w:after="60"/>
              <w:ind w:left="14"/>
              <w:jc w:val="center"/>
            </w:pPr>
            <w:r w:rsidRPr="00EB29DB">
              <w:t>A</w:t>
            </w:r>
          </w:p>
        </w:tc>
        <w:tc>
          <w:tcPr>
            <w:tcW w:w="1084" w:type="dxa"/>
            <w:tcBorders>
              <w:top w:val="nil"/>
              <w:left w:val="nil"/>
              <w:bottom w:val="single" w:sz="4" w:space="0" w:color="auto"/>
              <w:right w:val="single" w:sz="4" w:space="0" w:color="auto"/>
            </w:tcBorders>
            <w:shd w:val="clear" w:color="000000" w:fill="FFFFFF"/>
            <w:vAlign w:val="center"/>
            <w:hideMark/>
          </w:tcPr>
          <w:p w14:paraId="3713205C" w14:textId="77777777" w:rsidR="00EB29DB" w:rsidRPr="00EB29DB" w:rsidRDefault="00EB29DB" w:rsidP="0082681E">
            <w:pPr>
              <w:pStyle w:val="BodyText05"/>
              <w:spacing w:before="60" w:after="60"/>
              <w:ind w:left="0"/>
              <w:jc w:val="center"/>
            </w:pPr>
            <w:r w:rsidRPr="00EB29DB">
              <w:t>I</w:t>
            </w:r>
          </w:p>
        </w:tc>
        <w:tc>
          <w:tcPr>
            <w:tcW w:w="1445" w:type="dxa"/>
            <w:tcBorders>
              <w:top w:val="nil"/>
              <w:left w:val="nil"/>
              <w:bottom w:val="single" w:sz="4" w:space="0" w:color="auto"/>
              <w:right w:val="single" w:sz="4" w:space="0" w:color="auto"/>
            </w:tcBorders>
            <w:shd w:val="clear" w:color="auto" w:fill="auto"/>
            <w:noWrap/>
            <w:vAlign w:val="center"/>
            <w:hideMark/>
          </w:tcPr>
          <w:p w14:paraId="73CD414F" w14:textId="13E82B99" w:rsidR="00EB29DB" w:rsidRPr="00EB29DB" w:rsidRDefault="00EB29DB" w:rsidP="0082681E">
            <w:pPr>
              <w:pStyle w:val="BodyText05"/>
              <w:spacing w:before="60" w:after="60"/>
              <w:ind w:left="23"/>
              <w:jc w:val="center"/>
            </w:pPr>
          </w:p>
        </w:tc>
      </w:tr>
      <w:tr w:rsidR="00EB29DB" w:rsidRPr="00EB29DB" w14:paraId="0C40501B"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3434BEA3" w14:textId="77777777" w:rsidR="00EB29DB" w:rsidRPr="00EB29DB" w:rsidRDefault="00EB29DB" w:rsidP="0082681E">
            <w:pPr>
              <w:pStyle w:val="BodyText05"/>
              <w:spacing w:before="60" w:after="60"/>
              <w:ind w:left="0"/>
              <w:jc w:val="left"/>
            </w:pPr>
            <w:r w:rsidRPr="00EB29DB">
              <w:t>Distribute report from CI changes</w:t>
            </w:r>
          </w:p>
        </w:tc>
        <w:tc>
          <w:tcPr>
            <w:tcW w:w="1080" w:type="dxa"/>
            <w:tcBorders>
              <w:top w:val="nil"/>
              <w:left w:val="nil"/>
              <w:bottom w:val="single" w:sz="4" w:space="0" w:color="auto"/>
              <w:right w:val="single" w:sz="4" w:space="0" w:color="auto"/>
            </w:tcBorders>
            <w:shd w:val="clear" w:color="000000" w:fill="FFFFFF"/>
            <w:vAlign w:val="center"/>
            <w:hideMark/>
          </w:tcPr>
          <w:p w14:paraId="66824DCD" w14:textId="77777777" w:rsidR="00EB29DB" w:rsidRPr="00EB29DB" w:rsidRDefault="00EB29DB" w:rsidP="0082681E">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2FEFA277" w14:textId="77777777" w:rsidR="00EB29DB" w:rsidRPr="00EB29DB" w:rsidRDefault="00EB29DB" w:rsidP="0082681E">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hideMark/>
          </w:tcPr>
          <w:p w14:paraId="173885C7" w14:textId="3E9C7839" w:rsidR="00EB29DB" w:rsidRPr="00EB29DB" w:rsidRDefault="00EB29DB" w:rsidP="0082681E">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6E70CEE6" w14:textId="3AC58F76"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78BE42D0" w14:textId="22BCA9A9" w:rsidR="00EB29DB" w:rsidRPr="00EB29DB" w:rsidRDefault="00EB29DB" w:rsidP="0082681E">
            <w:pPr>
              <w:pStyle w:val="BodyText05"/>
              <w:spacing w:before="60" w:after="60"/>
              <w:ind w:left="23"/>
              <w:jc w:val="center"/>
            </w:pPr>
          </w:p>
        </w:tc>
      </w:tr>
      <w:tr w:rsidR="00EB29DB" w:rsidRPr="00EB29DB" w14:paraId="40A044C9"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1A4DDC8D" w14:textId="77777777" w:rsidR="00EB29DB" w:rsidRPr="00EB29DB" w:rsidRDefault="00EB29DB" w:rsidP="0082681E">
            <w:pPr>
              <w:pStyle w:val="BodyText05"/>
              <w:spacing w:before="60" w:after="60"/>
              <w:ind w:left="0"/>
              <w:jc w:val="left"/>
            </w:pPr>
            <w:r w:rsidRPr="00EB29DB">
              <w:t>Reconcile CI changes found via discovery to CRQs</w:t>
            </w:r>
          </w:p>
        </w:tc>
        <w:tc>
          <w:tcPr>
            <w:tcW w:w="1080" w:type="dxa"/>
            <w:tcBorders>
              <w:top w:val="nil"/>
              <w:left w:val="nil"/>
              <w:bottom w:val="single" w:sz="4" w:space="0" w:color="auto"/>
              <w:right w:val="single" w:sz="4" w:space="0" w:color="auto"/>
            </w:tcBorders>
            <w:shd w:val="clear" w:color="000000" w:fill="FFFFFF"/>
            <w:vAlign w:val="center"/>
            <w:hideMark/>
          </w:tcPr>
          <w:p w14:paraId="3812BE4D" w14:textId="77777777" w:rsidR="00EB29DB" w:rsidRPr="00EB29DB" w:rsidRDefault="00EB29DB" w:rsidP="0082681E">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421B68D6"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3091C3EB"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6315D09B" w14:textId="77777777" w:rsidR="00EB29DB" w:rsidRPr="00EB29DB" w:rsidRDefault="00EB29DB" w:rsidP="0082681E">
            <w:pPr>
              <w:pStyle w:val="BodyText05"/>
              <w:spacing w:before="60" w:after="60"/>
              <w:ind w:left="0"/>
              <w:jc w:val="center"/>
            </w:pPr>
            <w:r w:rsidRPr="00EB29DB">
              <w:t>I</w:t>
            </w:r>
          </w:p>
        </w:tc>
        <w:tc>
          <w:tcPr>
            <w:tcW w:w="1445" w:type="dxa"/>
            <w:tcBorders>
              <w:top w:val="nil"/>
              <w:left w:val="nil"/>
              <w:bottom w:val="single" w:sz="4" w:space="0" w:color="auto"/>
              <w:right w:val="single" w:sz="4" w:space="0" w:color="auto"/>
            </w:tcBorders>
            <w:shd w:val="clear" w:color="auto" w:fill="auto"/>
            <w:noWrap/>
            <w:vAlign w:val="center"/>
            <w:hideMark/>
          </w:tcPr>
          <w:p w14:paraId="56F0BA07" w14:textId="77777777" w:rsidR="00EB29DB" w:rsidRPr="00EB29DB" w:rsidRDefault="00EB29DB" w:rsidP="0082681E">
            <w:pPr>
              <w:pStyle w:val="BodyText05"/>
              <w:spacing w:before="60" w:after="60"/>
              <w:ind w:left="23"/>
              <w:jc w:val="center"/>
            </w:pPr>
            <w:r w:rsidRPr="00EB29DB">
              <w:t>R/A</w:t>
            </w:r>
          </w:p>
        </w:tc>
      </w:tr>
      <w:tr w:rsidR="00EB29DB" w:rsidRPr="00EB29DB" w14:paraId="4D6E8EC1"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ACB9CA" w:themeFill="text2" w:themeFillTint="66"/>
            <w:vAlign w:val="center"/>
            <w:hideMark/>
          </w:tcPr>
          <w:p w14:paraId="5F7B9BA0" w14:textId="77777777" w:rsidR="00EB29DB" w:rsidRPr="00EB29DB" w:rsidRDefault="00EB29DB" w:rsidP="0082681E">
            <w:pPr>
              <w:pStyle w:val="BodyText05"/>
              <w:spacing w:before="60" w:after="60"/>
              <w:ind w:left="23"/>
              <w:jc w:val="center"/>
              <w:rPr>
                <w:b/>
                <w:bCs/>
              </w:rPr>
            </w:pPr>
            <w:r w:rsidRPr="00EB29DB">
              <w:rPr>
                <w:b/>
                <w:bCs/>
              </w:rPr>
              <w:t>Configuration Status Reporting</w:t>
            </w:r>
          </w:p>
        </w:tc>
      </w:tr>
      <w:tr w:rsidR="009A5FC4" w:rsidRPr="00EB29DB" w14:paraId="19F00DA9"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5676D43" w14:textId="77777777" w:rsidR="009A5FC4" w:rsidRPr="00EB29DB" w:rsidRDefault="009A5FC4" w:rsidP="009A5FC4">
            <w:pPr>
              <w:pStyle w:val="BodyText05"/>
              <w:spacing w:before="60" w:after="60"/>
              <w:ind w:left="0"/>
              <w:jc w:val="left"/>
            </w:pPr>
            <w:r w:rsidRPr="00EB29DB">
              <w:t>Authorize or reject report request</w:t>
            </w:r>
          </w:p>
        </w:tc>
        <w:tc>
          <w:tcPr>
            <w:tcW w:w="1080" w:type="dxa"/>
            <w:tcBorders>
              <w:top w:val="nil"/>
              <w:left w:val="nil"/>
              <w:bottom w:val="single" w:sz="4" w:space="0" w:color="auto"/>
              <w:right w:val="single" w:sz="4" w:space="0" w:color="auto"/>
            </w:tcBorders>
            <w:shd w:val="clear" w:color="000000" w:fill="FFFFFF"/>
            <w:vAlign w:val="center"/>
            <w:hideMark/>
          </w:tcPr>
          <w:p w14:paraId="0BD77371" w14:textId="77777777" w:rsidR="009A5FC4" w:rsidRPr="00EB29DB" w:rsidRDefault="009A5FC4" w:rsidP="009A5FC4">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63747031" w14:textId="77777777" w:rsidR="009A5FC4" w:rsidRPr="00EB29DB" w:rsidRDefault="009A5FC4" w:rsidP="009A5FC4">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05010635" w14:textId="77777777" w:rsidR="009A5FC4" w:rsidRPr="00EB29DB" w:rsidRDefault="009A5FC4" w:rsidP="009A5FC4">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1357E324" w14:textId="1173A8BE"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2DB1A549" w14:textId="3EAD17B7" w:rsidR="009A5FC4" w:rsidRPr="00EB29DB" w:rsidRDefault="009A5FC4" w:rsidP="009A5FC4">
            <w:pPr>
              <w:pStyle w:val="BodyText05"/>
              <w:spacing w:before="60" w:after="60"/>
              <w:ind w:left="23"/>
              <w:jc w:val="center"/>
            </w:pPr>
          </w:p>
        </w:tc>
      </w:tr>
      <w:tr w:rsidR="009A5FC4" w:rsidRPr="00EB29DB" w14:paraId="4C38A9BB"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948D42D" w14:textId="77777777" w:rsidR="009A5FC4" w:rsidRPr="00EB29DB" w:rsidRDefault="009A5FC4" w:rsidP="009A5FC4">
            <w:pPr>
              <w:pStyle w:val="BodyText05"/>
              <w:spacing w:before="60" w:after="60"/>
              <w:ind w:left="0"/>
              <w:jc w:val="left"/>
            </w:pPr>
            <w:r w:rsidRPr="00EB29DB">
              <w:t>Create or update configuration management report</w:t>
            </w:r>
          </w:p>
        </w:tc>
        <w:tc>
          <w:tcPr>
            <w:tcW w:w="1080" w:type="dxa"/>
            <w:tcBorders>
              <w:top w:val="nil"/>
              <w:left w:val="nil"/>
              <w:bottom w:val="single" w:sz="4" w:space="0" w:color="auto"/>
              <w:right w:val="single" w:sz="4" w:space="0" w:color="auto"/>
            </w:tcBorders>
            <w:shd w:val="clear" w:color="000000" w:fill="FFFFFF"/>
            <w:vAlign w:val="center"/>
            <w:hideMark/>
          </w:tcPr>
          <w:p w14:paraId="6A009CA2" w14:textId="019A7075"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3485EE56" w14:textId="77777777" w:rsidR="009A5FC4" w:rsidRPr="00EB29DB" w:rsidRDefault="009A5FC4" w:rsidP="009A5FC4">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111519E9" w14:textId="77777777" w:rsidR="009A5FC4" w:rsidRPr="00EB29DB" w:rsidRDefault="009A5FC4" w:rsidP="009A5FC4">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718FA9C0" w14:textId="06932BBC"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2F702E1A" w14:textId="1D1D42AA" w:rsidR="009A5FC4" w:rsidRPr="00EB29DB" w:rsidRDefault="009A5FC4" w:rsidP="009A5FC4">
            <w:pPr>
              <w:pStyle w:val="BodyText05"/>
              <w:spacing w:before="60" w:after="60"/>
              <w:ind w:left="23"/>
              <w:jc w:val="center"/>
            </w:pPr>
          </w:p>
        </w:tc>
      </w:tr>
      <w:tr w:rsidR="009A5FC4" w:rsidRPr="00EB29DB" w14:paraId="4992EBA6"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34D444C6" w14:textId="77777777" w:rsidR="009A5FC4" w:rsidRPr="00EB29DB" w:rsidRDefault="009A5FC4" w:rsidP="009A5FC4">
            <w:pPr>
              <w:pStyle w:val="BodyText05"/>
              <w:spacing w:before="60" w:after="60"/>
              <w:ind w:left="0"/>
              <w:jc w:val="left"/>
            </w:pPr>
            <w:r w:rsidRPr="00EB29DB">
              <w:t>Generate configuration management report</w:t>
            </w:r>
          </w:p>
        </w:tc>
        <w:tc>
          <w:tcPr>
            <w:tcW w:w="1080" w:type="dxa"/>
            <w:tcBorders>
              <w:top w:val="nil"/>
              <w:left w:val="nil"/>
              <w:bottom w:val="single" w:sz="4" w:space="0" w:color="auto"/>
              <w:right w:val="single" w:sz="4" w:space="0" w:color="auto"/>
            </w:tcBorders>
            <w:shd w:val="clear" w:color="000000" w:fill="FFFFFF"/>
            <w:vAlign w:val="center"/>
            <w:hideMark/>
          </w:tcPr>
          <w:p w14:paraId="4E5F319A" w14:textId="1CD8FA5E"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34FEBA56" w14:textId="77777777" w:rsidR="009A5FC4" w:rsidRPr="00EB29DB" w:rsidRDefault="009A5FC4" w:rsidP="009A5FC4">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2B3F4378" w14:textId="77777777" w:rsidR="009A5FC4" w:rsidRPr="00EB29DB" w:rsidRDefault="009A5FC4" w:rsidP="009A5FC4">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350C1E59" w14:textId="6D9A786C"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2CF50850" w14:textId="570172B5" w:rsidR="009A5FC4" w:rsidRPr="00EB29DB" w:rsidRDefault="009A5FC4" w:rsidP="009A5FC4">
            <w:pPr>
              <w:pStyle w:val="BodyText05"/>
              <w:spacing w:before="60" w:after="60"/>
              <w:ind w:left="23"/>
              <w:jc w:val="center"/>
            </w:pPr>
          </w:p>
        </w:tc>
      </w:tr>
      <w:tr w:rsidR="009A5FC4" w:rsidRPr="00EB29DB" w14:paraId="3B39D4D3"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46714F3" w14:textId="77777777" w:rsidR="009A5FC4" w:rsidRPr="00EB29DB" w:rsidRDefault="009A5FC4" w:rsidP="009A5FC4">
            <w:pPr>
              <w:pStyle w:val="BodyText05"/>
              <w:spacing w:before="60" w:after="60"/>
              <w:ind w:left="0"/>
              <w:jc w:val="left"/>
            </w:pPr>
            <w:r w:rsidRPr="00EB29DB">
              <w:t>Distribute configuration management report</w:t>
            </w:r>
          </w:p>
        </w:tc>
        <w:tc>
          <w:tcPr>
            <w:tcW w:w="1080" w:type="dxa"/>
            <w:tcBorders>
              <w:top w:val="nil"/>
              <w:left w:val="nil"/>
              <w:bottom w:val="single" w:sz="4" w:space="0" w:color="auto"/>
              <w:right w:val="single" w:sz="4" w:space="0" w:color="auto"/>
            </w:tcBorders>
            <w:shd w:val="clear" w:color="000000" w:fill="FFFFFF"/>
            <w:vAlign w:val="center"/>
            <w:hideMark/>
          </w:tcPr>
          <w:p w14:paraId="219B795C" w14:textId="77777777" w:rsidR="009A5FC4" w:rsidRPr="00EB29DB" w:rsidRDefault="009A5FC4" w:rsidP="009A5FC4">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648B720C" w14:textId="77777777" w:rsidR="009A5FC4" w:rsidRPr="00EB29DB" w:rsidRDefault="009A5FC4" w:rsidP="009A5FC4">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54A315F8" w14:textId="77777777" w:rsidR="009A5FC4" w:rsidRPr="00EB29DB" w:rsidRDefault="009A5FC4" w:rsidP="009A5FC4">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0F8E9C3F" w14:textId="6672F4D2"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6D0CC57F" w14:textId="5A0AABF0" w:rsidR="009A5FC4" w:rsidRPr="00EB29DB" w:rsidRDefault="009A5FC4" w:rsidP="009A5FC4">
            <w:pPr>
              <w:pStyle w:val="BodyText05"/>
              <w:spacing w:before="60" w:after="60"/>
              <w:ind w:left="23"/>
              <w:jc w:val="center"/>
            </w:pPr>
          </w:p>
        </w:tc>
      </w:tr>
      <w:tr w:rsidR="00EB29DB" w:rsidRPr="00EB29DB" w14:paraId="78D391DE"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ACB9CA" w:themeFill="text2" w:themeFillTint="66"/>
            <w:vAlign w:val="center"/>
            <w:hideMark/>
          </w:tcPr>
          <w:p w14:paraId="34A667E3" w14:textId="77777777" w:rsidR="00EB29DB" w:rsidRPr="00EB29DB" w:rsidRDefault="00EB29DB" w:rsidP="0082681E">
            <w:pPr>
              <w:pStyle w:val="BodyText05"/>
              <w:spacing w:before="60" w:after="60"/>
              <w:ind w:left="23"/>
              <w:jc w:val="center"/>
              <w:rPr>
                <w:b/>
                <w:bCs/>
              </w:rPr>
            </w:pPr>
            <w:r w:rsidRPr="00EB29DB">
              <w:rPr>
                <w:b/>
                <w:bCs/>
              </w:rPr>
              <w:t>Configuration Verification and Audit</w:t>
            </w:r>
          </w:p>
        </w:tc>
      </w:tr>
      <w:tr w:rsidR="009A5FC4" w:rsidRPr="00EB29DB" w14:paraId="6EF371FA"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678FF273" w14:textId="77777777" w:rsidR="009A5FC4" w:rsidRPr="00EB29DB" w:rsidRDefault="009A5FC4" w:rsidP="009A5FC4">
            <w:pPr>
              <w:pStyle w:val="BodyText05"/>
              <w:spacing w:before="60" w:after="60"/>
              <w:ind w:left="0"/>
              <w:jc w:val="left"/>
            </w:pPr>
            <w:r w:rsidRPr="00EB29DB">
              <w:t>Approve verification and audit request</w:t>
            </w:r>
          </w:p>
        </w:tc>
        <w:tc>
          <w:tcPr>
            <w:tcW w:w="1080" w:type="dxa"/>
            <w:tcBorders>
              <w:top w:val="nil"/>
              <w:left w:val="nil"/>
              <w:bottom w:val="single" w:sz="4" w:space="0" w:color="auto"/>
              <w:right w:val="single" w:sz="4" w:space="0" w:color="auto"/>
            </w:tcBorders>
            <w:shd w:val="clear" w:color="000000" w:fill="FFFFFF"/>
            <w:vAlign w:val="center"/>
          </w:tcPr>
          <w:p w14:paraId="185508E9" w14:textId="02D2747B"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tcPr>
          <w:p w14:paraId="11439209" w14:textId="6EEC85B5" w:rsidR="009A5FC4" w:rsidRPr="00EB29DB" w:rsidRDefault="009A5FC4" w:rsidP="009A5FC4">
            <w:pPr>
              <w:pStyle w:val="BodyText05"/>
              <w:spacing w:before="60" w:after="60"/>
              <w:ind w:left="16"/>
              <w:jc w:val="center"/>
            </w:pPr>
          </w:p>
        </w:tc>
        <w:tc>
          <w:tcPr>
            <w:tcW w:w="1555" w:type="dxa"/>
            <w:tcBorders>
              <w:top w:val="nil"/>
              <w:left w:val="nil"/>
              <w:bottom w:val="single" w:sz="4" w:space="0" w:color="auto"/>
              <w:right w:val="single" w:sz="4" w:space="0" w:color="auto"/>
            </w:tcBorders>
            <w:shd w:val="clear" w:color="000000" w:fill="FFFFFF"/>
            <w:vAlign w:val="center"/>
          </w:tcPr>
          <w:p w14:paraId="6846305E" w14:textId="012B00E5"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67BA82D4" w14:textId="23514E06"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7939E271" w14:textId="759D018C" w:rsidR="009A5FC4" w:rsidRPr="00EB29DB" w:rsidRDefault="009A5FC4" w:rsidP="009A5FC4">
            <w:pPr>
              <w:pStyle w:val="BodyText05"/>
              <w:spacing w:before="60" w:after="60"/>
              <w:ind w:left="23"/>
              <w:jc w:val="center"/>
            </w:pPr>
          </w:p>
        </w:tc>
      </w:tr>
      <w:tr w:rsidR="00EB29DB" w:rsidRPr="00EB29DB" w14:paraId="0DCCEA5B"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0C686994" w14:textId="77777777" w:rsidR="00EB29DB" w:rsidRPr="00EB29DB" w:rsidRDefault="00EB29DB" w:rsidP="0082681E">
            <w:pPr>
              <w:pStyle w:val="BodyText05"/>
              <w:spacing w:before="60" w:after="60"/>
              <w:ind w:left="0"/>
              <w:jc w:val="left"/>
            </w:pPr>
            <w:r w:rsidRPr="00EB29DB">
              <w:t>Execute audit</w:t>
            </w:r>
          </w:p>
        </w:tc>
        <w:tc>
          <w:tcPr>
            <w:tcW w:w="1080" w:type="dxa"/>
            <w:tcBorders>
              <w:top w:val="nil"/>
              <w:left w:val="nil"/>
              <w:bottom w:val="single" w:sz="4" w:space="0" w:color="auto"/>
              <w:right w:val="single" w:sz="4" w:space="0" w:color="auto"/>
            </w:tcBorders>
            <w:shd w:val="clear" w:color="000000" w:fill="FFFFFF"/>
            <w:vAlign w:val="center"/>
            <w:hideMark/>
          </w:tcPr>
          <w:p w14:paraId="1CA6F9A8" w14:textId="54A903F0" w:rsidR="00EB29DB" w:rsidRPr="00EB29DB" w:rsidRDefault="00EB29DB"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4CC45FEC" w14:textId="77777777" w:rsidR="00EB29DB" w:rsidRPr="00EB29DB" w:rsidRDefault="00EB29DB" w:rsidP="0082681E">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tcPr>
          <w:p w14:paraId="24A0BBED" w14:textId="454743FB" w:rsidR="00EB29DB" w:rsidRPr="00EB29DB" w:rsidRDefault="00EB29DB"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455628BF" w14:textId="1D14E2A3"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15660354" w14:textId="69CDF3F5" w:rsidR="00EB29DB" w:rsidRPr="00EB29DB" w:rsidRDefault="00EB29DB" w:rsidP="0082681E">
            <w:pPr>
              <w:pStyle w:val="BodyText05"/>
              <w:spacing w:before="60" w:after="60"/>
              <w:ind w:left="23"/>
              <w:jc w:val="center"/>
            </w:pPr>
          </w:p>
        </w:tc>
      </w:tr>
      <w:tr w:rsidR="009A5FC4" w:rsidRPr="00EB29DB" w14:paraId="70B195CB"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0947576A" w14:textId="77777777" w:rsidR="009A5FC4" w:rsidRPr="00EB29DB" w:rsidRDefault="009A5FC4" w:rsidP="009A5FC4">
            <w:pPr>
              <w:pStyle w:val="BodyText05"/>
              <w:spacing w:before="60" w:after="60"/>
              <w:ind w:left="0"/>
              <w:jc w:val="left"/>
            </w:pPr>
            <w:r w:rsidRPr="00EB29DB">
              <w:t>Reconcile with CMDB</w:t>
            </w:r>
          </w:p>
        </w:tc>
        <w:tc>
          <w:tcPr>
            <w:tcW w:w="1080" w:type="dxa"/>
            <w:tcBorders>
              <w:top w:val="nil"/>
              <w:left w:val="nil"/>
              <w:bottom w:val="single" w:sz="4" w:space="0" w:color="auto"/>
              <w:right w:val="single" w:sz="4" w:space="0" w:color="auto"/>
            </w:tcBorders>
            <w:shd w:val="clear" w:color="000000" w:fill="FFFFFF"/>
            <w:vAlign w:val="center"/>
            <w:hideMark/>
          </w:tcPr>
          <w:p w14:paraId="10F13362" w14:textId="4E729A75"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104D0115" w14:textId="77777777" w:rsidR="009A5FC4" w:rsidRPr="00EB29DB" w:rsidRDefault="009A5FC4" w:rsidP="009A5FC4">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tcPr>
          <w:p w14:paraId="752F4B3B" w14:textId="1B458234"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32661703" w14:textId="7A409949"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118D9C3E" w14:textId="5A07D9EF" w:rsidR="009A5FC4" w:rsidRPr="00EB29DB" w:rsidRDefault="009A5FC4" w:rsidP="009A5FC4">
            <w:pPr>
              <w:pStyle w:val="BodyText05"/>
              <w:spacing w:before="60" w:after="60"/>
              <w:ind w:left="23"/>
              <w:jc w:val="center"/>
            </w:pPr>
          </w:p>
        </w:tc>
      </w:tr>
      <w:tr w:rsidR="009A5FC4" w:rsidRPr="00EB29DB" w14:paraId="04A57049"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67CC939E" w14:textId="77777777" w:rsidR="009A5FC4" w:rsidRPr="00EB29DB" w:rsidRDefault="009A5FC4" w:rsidP="009A5FC4">
            <w:pPr>
              <w:pStyle w:val="BodyText05"/>
              <w:spacing w:before="60" w:after="60"/>
              <w:ind w:left="0"/>
              <w:jc w:val="left"/>
            </w:pPr>
            <w:r w:rsidRPr="00EB29DB">
              <w:t>Determine corrective action</w:t>
            </w:r>
          </w:p>
        </w:tc>
        <w:tc>
          <w:tcPr>
            <w:tcW w:w="1080" w:type="dxa"/>
            <w:tcBorders>
              <w:top w:val="nil"/>
              <w:left w:val="nil"/>
              <w:bottom w:val="single" w:sz="4" w:space="0" w:color="auto"/>
              <w:right w:val="single" w:sz="4" w:space="0" w:color="auto"/>
            </w:tcBorders>
            <w:shd w:val="clear" w:color="000000" w:fill="FFFFFF"/>
            <w:vAlign w:val="center"/>
            <w:hideMark/>
          </w:tcPr>
          <w:p w14:paraId="2E47F7FB" w14:textId="77777777" w:rsidR="009A5FC4" w:rsidRPr="00EB29DB" w:rsidRDefault="009A5FC4" w:rsidP="009A5FC4">
            <w:pPr>
              <w:pStyle w:val="BodyText05"/>
              <w:spacing w:before="60" w:after="60"/>
              <w:ind w:left="0"/>
              <w:jc w:val="center"/>
            </w:pPr>
            <w:r w:rsidRPr="00EB29DB">
              <w:t>R/A</w:t>
            </w:r>
          </w:p>
        </w:tc>
        <w:tc>
          <w:tcPr>
            <w:tcW w:w="1530" w:type="dxa"/>
            <w:tcBorders>
              <w:top w:val="nil"/>
              <w:left w:val="nil"/>
              <w:bottom w:val="single" w:sz="4" w:space="0" w:color="auto"/>
              <w:right w:val="single" w:sz="4" w:space="0" w:color="auto"/>
            </w:tcBorders>
            <w:shd w:val="clear" w:color="000000" w:fill="FFFFFF"/>
            <w:vAlign w:val="center"/>
            <w:hideMark/>
          </w:tcPr>
          <w:p w14:paraId="1A011B06" w14:textId="77777777" w:rsidR="009A5FC4" w:rsidRPr="00EB29DB" w:rsidRDefault="009A5FC4" w:rsidP="009A5FC4">
            <w:pPr>
              <w:pStyle w:val="BodyText05"/>
              <w:spacing w:before="60" w:after="60"/>
              <w:ind w:left="16"/>
              <w:jc w:val="center"/>
            </w:pPr>
            <w:r w:rsidRPr="00EB29DB">
              <w:t>I</w:t>
            </w:r>
          </w:p>
        </w:tc>
        <w:tc>
          <w:tcPr>
            <w:tcW w:w="1555" w:type="dxa"/>
            <w:tcBorders>
              <w:top w:val="nil"/>
              <w:left w:val="nil"/>
              <w:bottom w:val="single" w:sz="4" w:space="0" w:color="auto"/>
              <w:right w:val="single" w:sz="4" w:space="0" w:color="auto"/>
            </w:tcBorders>
            <w:shd w:val="clear" w:color="000000" w:fill="FFFFFF"/>
            <w:vAlign w:val="center"/>
          </w:tcPr>
          <w:p w14:paraId="3776698E" w14:textId="7779A6AE"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54BC4526" w14:textId="363DAF44"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55B5B778" w14:textId="54A0C1F5" w:rsidR="009A5FC4" w:rsidRPr="00EB29DB" w:rsidRDefault="009A5FC4" w:rsidP="009A5FC4">
            <w:pPr>
              <w:pStyle w:val="BodyText05"/>
              <w:spacing w:before="60" w:after="60"/>
              <w:ind w:left="23"/>
              <w:jc w:val="center"/>
            </w:pPr>
          </w:p>
        </w:tc>
      </w:tr>
      <w:tr w:rsidR="009A5FC4" w:rsidRPr="00EB29DB" w14:paraId="2E97A1B6"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9D15B69" w14:textId="77777777" w:rsidR="009A5FC4" w:rsidRPr="00EB29DB" w:rsidRDefault="009A5FC4" w:rsidP="009A5FC4">
            <w:pPr>
              <w:pStyle w:val="BodyText05"/>
              <w:spacing w:before="60" w:after="60"/>
              <w:ind w:left="0"/>
              <w:jc w:val="left"/>
            </w:pPr>
            <w:r w:rsidRPr="00EB29DB">
              <w:t>Initiate corrective CMDB action</w:t>
            </w:r>
          </w:p>
        </w:tc>
        <w:tc>
          <w:tcPr>
            <w:tcW w:w="1080" w:type="dxa"/>
            <w:tcBorders>
              <w:top w:val="nil"/>
              <w:left w:val="nil"/>
              <w:bottom w:val="single" w:sz="4" w:space="0" w:color="auto"/>
              <w:right w:val="single" w:sz="4" w:space="0" w:color="auto"/>
            </w:tcBorders>
            <w:shd w:val="clear" w:color="000000" w:fill="FFFFFF"/>
            <w:vAlign w:val="center"/>
            <w:hideMark/>
          </w:tcPr>
          <w:p w14:paraId="4FACC281" w14:textId="111A689E"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31AEB644" w14:textId="77777777" w:rsidR="009A5FC4" w:rsidRPr="00EB29DB" w:rsidRDefault="009A5FC4" w:rsidP="009A5FC4">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tcPr>
          <w:p w14:paraId="16931BA8" w14:textId="1E91200E"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2498C46A" w14:textId="3CE454AC"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13B3DBD2" w14:textId="10FC5F65" w:rsidR="009A5FC4" w:rsidRPr="00EB29DB" w:rsidRDefault="009A5FC4" w:rsidP="009A5FC4">
            <w:pPr>
              <w:pStyle w:val="BodyText05"/>
              <w:spacing w:before="60" w:after="60"/>
              <w:ind w:left="23"/>
              <w:jc w:val="center"/>
            </w:pPr>
          </w:p>
        </w:tc>
      </w:tr>
      <w:tr w:rsidR="009A5FC4" w:rsidRPr="00EB29DB" w14:paraId="6887C394"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0A239DDC" w14:textId="77777777" w:rsidR="009A5FC4" w:rsidRPr="00EB29DB" w:rsidRDefault="009A5FC4" w:rsidP="009A5FC4">
            <w:pPr>
              <w:pStyle w:val="BodyText05"/>
              <w:spacing w:before="60" w:after="60"/>
              <w:ind w:left="0"/>
              <w:jc w:val="left"/>
            </w:pPr>
            <w:r w:rsidRPr="00EB29DB">
              <w:t>Execute corrective action</w:t>
            </w:r>
          </w:p>
        </w:tc>
        <w:tc>
          <w:tcPr>
            <w:tcW w:w="1080" w:type="dxa"/>
            <w:tcBorders>
              <w:top w:val="nil"/>
              <w:left w:val="nil"/>
              <w:bottom w:val="single" w:sz="4" w:space="0" w:color="auto"/>
              <w:right w:val="single" w:sz="4" w:space="0" w:color="auto"/>
            </w:tcBorders>
            <w:shd w:val="clear" w:color="000000" w:fill="FFFFFF"/>
            <w:vAlign w:val="center"/>
            <w:hideMark/>
          </w:tcPr>
          <w:p w14:paraId="136BB320" w14:textId="77777777" w:rsidR="009A5FC4" w:rsidRPr="00EB29DB" w:rsidRDefault="009A5FC4" w:rsidP="009A5FC4">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25C3A0ED" w14:textId="77777777" w:rsidR="009A5FC4" w:rsidRPr="00EB29DB" w:rsidRDefault="009A5FC4" w:rsidP="009A5FC4">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tcPr>
          <w:p w14:paraId="5D0176D1" w14:textId="6BCEEDA9"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1C381E26" w14:textId="28DAC547"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2FE952B3" w14:textId="40877D32" w:rsidR="009A5FC4" w:rsidRPr="00EB29DB" w:rsidRDefault="009A5FC4" w:rsidP="009A5FC4">
            <w:pPr>
              <w:pStyle w:val="BodyText05"/>
              <w:spacing w:before="60" w:after="60"/>
              <w:ind w:left="23"/>
              <w:jc w:val="center"/>
            </w:pPr>
          </w:p>
        </w:tc>
      </w:tr>
    </w:tbl>
    <w:p w14:paraId="063409A2" w14:textId="20328287" w:rsidR="00724512" w:rsidRDefault="00724512" w:rsidP="00C049FC">
      <w:pPr>
        <w:pStyle w:val="BodyText05"/>
      </w:pPr>
      <w:bookmarkStart w:id="22" w:name="_Toc76723391"/>
    </w:p>
    <w:p w14:paraId="4CC64477" w14:textId="77777777" w:rsidR="00724512" w:rsidRDefault="00724512">
      <w:pPr>
        <w:spacing w:after="160" w:line="259" w:lineRule="auto"/>
        <w:rPr>
          <w:rFonts w:cs="Arial"/>
          <w:lang w:eastAsia="en-GB"/>
        </w:rPr>
      </w:pPr>
      <w:r>
        <w:br w:type="page"/>
      </w:r>
    </w:p>
    <w:tbl>
      <w:tblPr>
        <w:tblStyle w:val="TableGrid"/>
        <w:tblW w:w="0" w:type="auto"/>
        <w:tblLook w:val="04A0" w:firstRow="1" w:lastRow="0" w:firstColumn="1" w:lastColumn="0" w:noHBand="0" w:noVBand="1"/>
      </w:tblPr>
      <w:tblGrid>
        <w:gridCol w:w="1615"/>
        <w:gridCol w:w="7402"/>
      </w:tblGrid>
      <w:tr w:rsidR="003214F7" w:rsidRPr="003214F7" w14:paraId="6816991D" w14:textId="77777777" w:rsidTr="003214F7">
        <w:trPr>
          <w:ins w:id="23" w:author="Sanjeev Kelkar" w:date="2021-07-23T15:32:00Z"/>
        </w:trPr>
        <w:tc>
          <w:tcPr>
            <w:tcW w:w="9017" w:type="dxa"/>
            <w:gridSpan w:val="2"/>
            <w:shd w:val="clear" w:color="auto" w:fill="ACB9CA" w:themeFill="text2" w:themeFillTint="66"/>
            <w:vAlign w:val="center"/>
          </w:tcPr>
          <w:p w14:paraId="1A05B5A7" w14:textId="599A5E30" w:rsidR="003214F7" w:rsidRPr="003214F7" w:rsidRDefault="003214F7" w:rsidP="003214F7">
            <w:pPr>
              <w:spacing w:after="120"/>
              <w:jc w:val="left"/>
              <w:rPr>
                <w:ins w:id="24" w:author="Sanjeev Kelkar" w:date="2021-07-23T15:32:00Z"/>
                <w:b/>
                <w:bCs/>
              </w:rPr>
            </w:pPr>
            <w:bookmarkStart w:id="25" w:name="_Hlk77947069"/>
            <w:ins w:id="26" w:author="Sanjeev Kelkar" w:date="2021-07-23T15:38:00Z">
              <w:r>
                <w:rPr>
                  <w:b/>
                  <w:bCs/>
                </w:rPr>
                <w:t xml:space="preserve">RACI </w:t>
              </w:r>
            </w:ins>
            <w:ins w:id="27" w:author="Sanjeev Kelkar" w:date="2021-07-23T15:32:00Z">
              <w:r w:rsidRPr="003214F7">
                <w:rPr>
                  <w:b/>
                  <w:bCs/>
                </w:rPr>
                <w:t>Legend</w:t>
              </w:r>
            </w:ins>
          </w:p>
        </w:tc>
      </w:tr>
      <w:tr w:rsidR="003214F7" w14:paraId="518EDC6E" w14:textId="77777777" w:rsidTr="003214F7">
        <w:trPr>
          <w:ins w:id="28" w:author="Sanjeev Kelkar" w:date="2021-07-23T15:32:00Z"/>
        </w:trPr>
        <w:tc>
          <w:tcPr>
            <w:tcW w:w="1615" w:type="dxa"/>
          </w:tcPr>
          <w:p w14:paraId="45FCD862" w14:textId="63BAF4A5" w:rsidR="003214F7" w:rsidRDefault="003214F7" w:rsidP="003214F7">
            <w:pPr>
              <w:spacing w:after="120"/>
              <w:rPr>
                <w:ins w:id="29" w:author="Sanjeev Kelkar" w:date="2021-07-23T15:32:00Z"/>
              </w:rPr>
            </w:pPr>
            <w:ins w:id="30" w:author="Sanjeev Kelkar" w:date="2021-07-23T15:33:00Z">
              <w:r>
                <w:t>Responsible (</w:t>
              </w:r>
              <w:r w:rsidRPr="003214F7">
                <w:rPr>
                  <w:b/>
                  <w:bCs/>
                </w:rPr>
                <w:t>R</w:t>
              </w:r>
              <w:r>
                <w:t>)</w:t>
              </w:r>
            </w:ins>
          </w:p>
        </w:tc>
        <w:tc>
          <w:tcPr>
            <w:tcW w:w="7402" w:type="dxa"/>
          </w:tcPr>
          <w:p w14:paraId="10060231" w14:textId="64AA21F2" w:rsidR="003214F7" w:rsidRDefault="003214F7" w:rsidP="003214F7">
            <w:pPr>
              <w:spacing w:after="120"/>
              <w:rPr>
                <w:ins w:id="31" w:author="Sanjeev Kelkar" w:date="2021-07-23T15:32:00Z"/>
              </w:rPr>
            </w:pPr>
            <w:ins w:id="32" w:author="Sanjeev Kelkar" w:date="2021-07-23T15:34:00Z">
              <w:r>
                <w:t>Those who do work to achieve the activity.</w:t>
              </w:r>
            </w:ins>
          </w:p>
        </w:tc>
      </w:tr>
      <w:tr w:rsidR="003214F7" w14:paraId="60B85CCA" w14:textId="77777777" w:rsidTr="003214F7">
        <w:trPr>
          <w:ins w:id="33" w:author="Sanjeev Kelkar" w:date="2021-07-23T15:32:00Z"/>
        </w:trPr>
        <w:tc>
          <w:tcPr>
            <w:tcW w:w="1615" w:type="dxa"/>
          </w:tcPr>
          <w:p w14:paraId="70AB3E80" w14:textId="32FA9968" w:rsidR="003214F7" w:rsidRDefault="003214F7" w:rsidP="003214F7">
            <w:pPr>
              <w:spacing w:after="120"/>
              <w:rPr>
                <w:ins w:id="34" w:author="Sanjeev Kelkar" w:date="2021-07-23T15:32:00Z"/>
              </w:rPr>
            </w:pPr>
            <w:ins w:id="35" w:author="Sanjeev Kelkar" w:date="2021-07-23T15:34:00Z">
              <w:r>
                <w:t>Accountable (</w:t>
              </w:r>
              <w:r w:rsidRPr="003214F7">
                <w:rPr>
                  <w:b/>
                  <w:bCs/>
                </w:rPr>
                <w:t>A</w:t>
              </w:r>
              <w:r>
                <w:t>)</w:t>
              </w:r>
            </w:ins>
          </w:p>
        </w:tc>
        <w:tc>
          <w:tcPr>
            <w:tcW w:w="7402" w:type="dxa"/>
          </w:tcPr>
          <w:p w14:paraId="7489ACD5" w14:textId="5103F7E5" w:rsidR="003214F7" w:rsidRDefault="003214F7" w:rsidP="003214F7">
            <w:pPr>
              <w:spacing w:after="120"/>
              <w:rPr>
                <w:ins w:id="36" w:author="Sanjeev Kelkar" w:date="2021-07-23T15:32:00Z"/>
              </w:rPr>
            </w:pPr>
            <w:ins w:id="37" w:author="Sanjeev Kelkar" w:date="2021-07-23T15:34:00Z">
              <w:r>
                <w:t>The resource ultimately accountable for the completion of the task. There must be exactly one A specified for each activity.</w:t>
              </w:r>
            </w:ins>
          </w:p>
        </w:tc>
      </w:tr>
      <w:tr w:rsidR="003214F7" w14:paraId="39DBF634" w14:textId="77777777" w:rsidTr="003214F7">
        <w:trPr>
          <w:ins w:id="38" w:author="Sanjeev Kelkar" w:date="2021-07-23T15:32:00Z"/>
        </w:trPr>
        <w:tc>
          <w:tcPr>
            <w:tcW w:w="1615" w:type="dxa"/>
          </w:tcPr>
          <w:p w14:paraId="1BCCA380" w14:textId="1692ED2D" w:rsidR="003214F7" w:rsidRDefault="003214F7" w:rsidP="003214F7">
            <w:pPr>
              <w:spacing w:after="120"/>
              <w:rPr>
                <w:ins w:id="39" w:author="Sanjeev Kelkar" w:date="2021-07-23T15:32:00Z"/>
              </w:rPr>
            </w:pPr>
            <w:ins w:id="40" w:author="Sanjeev Kelkar" w:date="2021-07-23T15:34:00Z">
              <w:r>
                <w:t>Consulted (</w:t>
              </w:r>
              <w:r w:rsidRPr="003214F7">
                <w:rPr>
                  <w:b/>
                  <w:bCs/>
                </w:rPr>
                <w:t>C</w:t>
              </w:r>
              <w:r>
                <w:t>)</w:t>
              </w:r>
            </w:ins>
          </w:p>
        </w:tc>
        <w:tc>
          <w:tcPr>
            <w:tcW w:w="7402" w:type="dxa"/>
          </w:tcPr>
          <w:p w14:paraId="14A9317B" w14:textId="5EE4C211" w:rsidR="003214F7" w:rsidRDefault="003214F7" w:rsidP="003214F7">
            <w:pPr>
              <w:spacing w:after="120"/>
              <w:rPr>
                <w:ins w:id="41" w:author="Sanjeev Kelkar" w:date="2021-07-23T15:32:00Z"/>
              </w:rPr>
            </w:pPr>
            <w:ins w:id="42" w:author="Sanjeev Kelkar" w:date="2021-07-23T15:34:00Z">
              <w:r>
                <w:t>Those whose opinions are sought. Two-way communication.</w:t>
              </w:r>
            </w:ins>
          </w:p>
        </w:tc>
      </w:tr>
      <w:tr w:rsidR="003214F7" w14:paraId="0B216277" w14:textId="77777777" w:rsidTr="003214F7">
        <w:trPr>
          <w:ins w:id="43" w:author="Sanjeev Kelkar" w:date="2021-07-23T15:32:00Z"/>
        </w:trPr>
        <w:tc>
          <w:tcPr>
            <w:tcW w:w="1615" w:type="dxa"/>
          </w:tcPr>
          <w:p w14:paraId="4680FD69" w14:textId="75429A4E" w:rsidR="003214F7" w:rsidRDefault="003214F7" w:rsidP="003214F7">
            <w:pPr>
              <w:spacing w:after="120"/>
              <w:rPr>
                <w:ins w:id="44" w:author="Sanjeev Kelkar" w:date="2021-07-23T15:32:00Z"/>
              </w:rPr>
            </w:pPr>
            <w:ins w:id="45" w:author="Sanjeev Kelkar" w:date="2021-07-23T15:33:00Z">
              <w:r>
                <w:t>Informed (</w:t>
              </w:r>
              <w:r w:rsidRPr="003214F7">
                <w:rPr>
                  <w:b/>
                  <w:bCs/>
                </w:rPr>
                <w:t>I</w:t>
              </w:r>
              <w:r>
                <w:t>) -</w:t>
              </w:r>
            </w:ins>
          </w:p>
        </w:tc>
        <w:tc>
          <w:tcPr>
            <w:tcW w:w="7402" w:type="dxa"/>
          </w:tcPr>
          <w:p w14:paraId="5D867AC9" w14:textId="44ABD799" w:rsidR="003214F7" w:rsidRDefault="003214F7" w:rsidP="003214F7">
            <w:pPr>
              <w:spacing w:after="120"/>
              <w:rPr>
                <w:ins w:id="46" w:author="Sanjeev Kelkar" w:date="2021-07-23T15:32:00Z"/>
              </w:rPr>
            </w:pPr>
            <w:ins w:id="47" w:author="Sanjeev Kelkar" w:date="2021-07-23T15:33:00Z">
              <w:r>
                <w:t>Those who are kept up-to-date on progress. One-way communication</w:t>
              </w:r>
            </w:ins>
          </w:p>
        </w:tc>
      </w:tr>
      <w:bookmarkEnd w:id="25"/>
    </w:tbl>
    <w:p w14:paraId="727B09D6" w14:textId="77777777" w:rsidR="00C049FC" w:rsidRDefault="00C049FC" w:rsidP="00C049FC"/>
    <w:p w14:paraId="2B2D9E99" w14:textId="753541BD" w:rsidR="00403C8A" w:rsidRPr="00C049FC" w:rsidRDefault="00C049FC" w:rsidP="00C049FC">
      <w:pPr>
        <w:pStyle w:val="Heading1"/>
      </w:pPr>
      <w:bookmarkStart w:id="48" w:name="_Toc77947229"/>
      <w:r w:rsidRPr="00C049FC">
        <w:t>Summary</w:t>
      </w:r>
      <w:bookmarkEnd w:id="22"/>
      <w:bookmarkEnd w:id="48"/>
    </w:p>
    <w:p w14:paraId="420268B4" w14:textId="503F1D25" w:rsidR="00163561" w:rsidRPr="009A5FC4" w:rsidRDefault="00C049FC" w:rsidP="009A5FC4">
      <w:pPr>
        <w:pStyle w:val="BodyText05"/>
        <w:rPr>
          <w:i/>
          <w:iCs/>
          <w:color w:val="FF0000"/>
        </w:rPr>
      </w:pPr>
      <w:r w:rsidRPr="00C049FC">
        <w:t>It takes many people working as a team to have a viable CMDB. The other Service Management processes depend on the accuracy of the CMDB. Both people and technology (discovery) must be functioning at a high level to give these stakeholders the outcomes they desire.</w:t>
      </w:r>
    </w:p>
    <w:p w14:paraId="14CB5448" w14:textId="204E0583" w:rsidR="009A5FC4" w:rsidRPr="009A5FC4" w:rsidRDefault="009A5FC4" w:rsidP="009A5FC4">
      <w:pPr>
        <w:pStyle w:val="BodyText05"/>
      </w:pPr>
    </w:p>
    <w:sectPr w:rsidR="009A5FC4" w:rsidRPr="009A5FC4" w:rsidSect="00DB3A81">
      <w:headerReference w:type="default" r:id="rId7"/>
      <w:footerReference w:type="default" r:id="rId8"/>
      <w:headerReference w:type="first" r:id="rId9"/>
      <w:pgSz w:w="11907" w:h="16840"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5401D" w14:textId="77777777" w:rsidR="00BC4DDA" w:rsidRDefault="00BC4DDA" w:rsidP="00DB3A81">
      <w:r>
        <w:separator/>
      </w:r>
    </w:p>
  </w:endnote>
  <w:endnote w:type="continuationSeparator" w:id="0">
    <w:p w14:paraId="3665F3D1" w14:textId="77777777" w:rsidR="00BC4DDA" w:rsidRDefault="00BC4DDA" w:rsidP="00DB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6E49" w14:textId="77777777" w:rsidR="00DB3A81" w:rsidRPr="00072004" w:rsidRDefault="00DB3A81" w:rsidP="00DB3A81">
    <w:pPr>
      <w:pStyle w:val="Footer"/>
      <w:pBdr>
        <w:bottom w:val="single" w:sz="4" w:space="1" w:color="auto"/>
      </w:pBdr>
      <w:rPr>
        <w:rFonts w:cs="Arial"/>
        <w:b/>
        <w:szCs w:val="22"/>
      </w:rPr>
    </w:pPr>
  </w:p>
  <w:p w14:paraId="5FB1D03E" w14:textId="29F44863" w:rsidR="00DB3A81" w:rsidRPr="00072004" w:rsidRDefault="00DB3A81" w:rsidP="007944F5">
    <w:pPr>
      <w:pStyle w:val="Footer"/>
      <w:tabs>
        <w:tab w:val="clear" w:pos="4513"/>
        <w:tab w:val="clear" w:pos="9026"/>
        <w:tab w:val="center" w:pos="4500"/>
        <w:tab w:val="right" w:pos="9000"/>
      </w:tabs>
      <w:rPr>
        <w:rStyle w:val="PageNumber"/>
        <w:rFonts w:cs="Arial"/>
        <w:bCs/>
        <w:szCs w:val="22"/>
      </w:rPr>
    </w:pPr>
    <w:r w:rsidRPr="00072004">
      <w:rPr>
        <w:rFonts w:cs="Arial"/>
        <w:bCs/>
        <w:szCs w:val="22"/>
      </w:rPr>
      <w:t>Document No:</w:t>
    </w:r>
    <w:r w:rsidRPr="00072004">
      <w:rPr>
        <w:rFonts w:cs="Arial"/>
        <w:bCs/>
        <w:szCs w:val="22"/>
      </w:rPr>
      <w:tab/>
    </w:r>
    <w:r w:rsidRPr="00072004">
      <w:rPr>
        <w:rFonts w:cs="Arial"/>
        <w:bCs/>
        <w:szCs w:val="22"/>
      </w:rPr>
      <w:tab/>
      <w:t xml:space="preserve">Sheet: </w:t>
    </w:r>
    <w:r w:rsidRPr="00072004">
      <w:rPr>
        <w:rStyle w:val="PageNumber"/>
        <w:rFonts w:cs="Arial"/>
        <w:bCs/>
        <w:szCs w:val="22"/>
      </w:rPr>
      <w:fldChar w:fldCharType="begin"/>
    </w:r>
    <w:r w:rsidRPr="00072004">
      <w:rPr>
        <w:rStyle w:val="PageNumber"/>
        <w:rFonts w:cs="Arial"/>
        <w:bCs/>
        <w:szCs w:val="22"/>
      </w:rPr>
      <w:instrText xml:space="preserve"> PAGE </w:instrText>
    </w:r>
    <w:r w:rsidRPr="00072004">
      <w:rPr>
        <w:rStyle w:val="PageNumber"/>
        <w:rFonts w:cs="Arial"/>
        <w:bCs/>
        <w:szCs w:val="22"/>
      </w:rPr>
      <w:fldChar w:fldCharType="separate"/>
    </w:r>
    <w:r>
      <w:rPr>
        <w:rStyle w:val="PageNumber"/>
        <w:rFonts w:cs="Arial"/>
        <w:bCs/>
        <w:szCs w:val="22"/>
      </w:rPr>
      <w:t>2</w:t>
    </w:r>
    <w:r w:rsidRPr="00072004">
      <w:rPr>
        <w:rStyle w:val="PageNumber"/>
        <w:rFonts w:cs="Arial"/>
        <w:bCs/>
        <w:szCs w:val="22"/>
      </w:rPr>
      <w:fldChar w:fldCharType="end"/>
    </w:r>
    <w:r w:rsidRPr="00072004">
      <w:rPr>
        <w:rStyle w:val="PageNumber"/>
        <w:rFonts w:cs="Arial"/>
        <w:bCs/>
        <w:szCs w:val="22"/>
      </w:rPr>
      <w:t xml:space="preserve"> of </w:t>
    </w:r>
    <w:r w:rsidRPr="00072004">
      <w:rPr>
        <w:rStyle w:val="PageNumber"/>
        <w:rFonts w:cs="Arial"/>
        <w:bCs/>
        <w:szCs w:val="22"/>
      </w:rPr>
      <w:fldChar w:fldCharType="begin"/>
    </w:r>
    <w:r w:rsidRPr="00072004">
      <w:rPr>
        <w:rStyle w:val="PageNumber"/>
        <w:rFonts w:cs="Arial"/>
        <w:bCs/>
        <w:szCs w:val="22"/>
      </w:rPr>
      <w:instrText xml:space="preserve"> NUMPAGES </w:instrText>
    </w:r>
    <w:r w:rsidRPr="00072004">
      <w:rPr>
        <w:rStyle w:val="PageNumber"/>
        <w:rFonts w:cs="Arial"/>
        <w:bCs/>
        <w:szCs w:val="22"/>
      </w:rPr>
      <w:fldChar w:fldCharType="separate"/>
    </w:r>
    <w:r>
      <w:rPr>
        <w:rStyle w:val="PageNumber"/>
        <w:rFonts w:cs="Arial"/>
        <w:bCs/>
        <w:szCs w:val="22"/>
      </w:rPr>
      <w:t>9</w:t>
    </w:r>
    <w:r w:rsidRPr="00072004">
      <w:rPr>
        <w:rStyle w:val="PageNumber"/>
        <w:rFonts w:cs="Arial"/>
        <w:bCs/>
        <w:szCs w:val="22"/>
      </w:rPr>
      <w:fldChar w:fldCharType="end"/>
    </w:r>
  </w:p>
  <w:p w14:paraId="6CFDD040" w14:textId="565C31EE" w:rsidR="00DB3A81" w:rsidRPr="00DB3A81" w:rsidRDefault="00DB3A81" w:rsidP="00DB3A81">
    <w:pPr>
      <w:pStyle w:val="Footer"/>
      <w:tabs>
        <w:tab w:val="right" w:pos="9000"/>
      </w:tabs>
      <w:rPr>
        <w:rFonts w:cs="Arial"/>
        <w:bCs/>
        <w:szCs w:val="22"/>
      </w:rPr>
    </w:pPr>
    <w:r w:rsidRPr="00072004">
      <w:rPr>
        <w:rFonts w:cs="Arial"/>
        <w:bCs/>
        <w:szCs w:val="22"/>
      </w:rPr>
      <w:t xml:space="preserve">Revision No: </w:t>
    </w:r>
    <w:r w:rsidRPr="00072004">
      <w:rPr>
        <w:rStyle w:val="PageNumber"/>
        <w:rFonts w:cs="Arial"/>
        <w:bCs/>
        <w:szCs w:val="22"/>
      </w:rPr>
      <w:tab/>
    </w:r>
    <w:r w:rsidRPr="0007200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7C181" w14:textId="77777777" w:rsidR="00BC4DDA" w:rsidRDefault="00BC4DDA" w:rsidP="00DB3A81">
      <w:r>
        <w:separator/>
      </w:r>
    </w:p>
  </w:footnote>
  <w:footnote w:type="continuationSeparator" w:id="0">
    <w:p w14:paraId="44A28CD6" w14:textId="77777777" w:rsidR="00BC4DDA" w:rsidRDefault="00BC4DDA" w:rsidP="00DB3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Ind w:w="-5" w:type="dxa"/>
      <w:tblLayout w:type="fixed"/>
      <w:tblCellMar>
        <w:left w:w="30" w:type="dxa"/>
        <w:right w:w="30" w:type="dxa"/>
      </w:tblCellMar>
      <w:tblLook w:val="0000" w:firstRow="0" w:lastRow="0" w:firstColumn="0" w:lastColumn="0" w:noHBand="0" w:noVBand="0"/>
    </w:tblPr>
    <w:tblGrid>
      <w:gridCol w:w="9029"/>
    </w:tblGrid>
    <w:tr w:rsidR="0078604D" w:rsidRPr="001157B2" w14:paraId="06C35894" w14:textId="77777777" w:rsidTr="00DB3A81">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1128CEBC" w14:textId="77777777" w:rsidR="00A81380" w:rsidRPr="00A81380" w:rsidRDefault="00A81380" w:rsidP="00A81380">
          <w:pPr>
            <w:keepNext/>
            <w:spacing w:before="120" w:after="120"/>
            <w:ind w:left="720"/>
            <w:contextualSpacing/>
            <w:jc w:val="center"/>
            <w:outlineLvl w:val="3"/>
            <w:rPr>
              <w:rFonts w:eastAsia="Calibri" w:cs="Arial"/>
              <w:b/>
              <w:color w:val="FFFFFF" w:themeColor="background1"/>
              <w:sz w:val="32"/>
              <w:szCs w:val="64"/>
            </w:rPr>
          </w:pPr>
          <w:r w:rsidRPr="00A81380">
            <w:rPr>
              <w:rFonts w:eastAsia="Calibri" w:cs="Arial"/>
              <w:b/>
              <w:color w:val="FFFFFF" w:themeColor="background1"/>
              <w:sz w:val="32"/>
              <w:szCs w:val="64"/>
            </w:rPr>
            <w:t xml:space="preserve">Enterprise Configuration Management </w:t>
          </w:r>
        </w:p>
        <w:p w14:paraId="567CA499" w14:textId="658FC0DC" w:rsidR="0078604D" w:rsidRPr="001157B2" w:rsidRDefault="00A81380" w:rsidP="00A81380">
          <w:pPr>
            <w:keepNext/>
            <w:spacing w:before="120" w:after="120"/>
            <w:ind w:left="720"/>
            <w:contextualSpacing/>
            <w:jc w:val="center"/>
            <w:outlineLvl w:val="3"/>
            <w:rPr>
              <w:rFonts w:cs="Arial"/>
              <w:b/>
              <w:iCs/>
              <w:color w:val="FFFFFF" w:themeColor="background1"/>
              <w:sz w:val="32"/>
              <w:szCs w:val="32"/>
              <w:lang w:eastAsia="en-GB"/>
            </w:rPr>
          </w:pPr>
          <w:r w:rsidRPr="00A81380">
            <w:rPr>
              <w:rFonts w:eastAsia="Calibri" w:cs="Arial"/>
              <w:b/>
              <w:color w:val="FFFFFF" w:themeColor="background1"/>
              <w:sz w:val="32"/>
              <w:szCs w:val="64"/>
            </w:rPr>
            <w:t>Roles and Responsibilities</w:t>
          </w:r>
        </w:p>
      </w:tc>
    </w:tr>
  </w:tbl>
  <w:p w14:paraId="0F29D4D3" w14:textId="77777777" w:rsidR="00CA1DFE" w:rsidRPr="0078604D" w:rsidRDefault="00BC4DDA" w:rsidP="00786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7D02" w14:textId="77777777" w:rsidR="00CA1DFE" w:rsidRDefault="00C00478" w:rsidP="004F2208">
    <w:pPr>
      <w:pStyle w:val="Header"/>
      <w:tabs>
        <w:tab w:val="clear" w:pos="4320"/>
        <w:tab w:val="clear" w:pos="8640"/>
        <w:tab w:val="left" w:pos="1215"/>
        <w:tab w:val="left" w:pos="2295"/>
      </w:tabs>
    </w:pPr>
    <w:r>
      <w:tab/>
    </w:r>
    <w:r>
      <w:tab/>
    </w:r>
  </w:p>
  <w:tbl>
    <w:tblPr>
      <w:tblW w:w="9029" w:type="dxa"/>
      <w:tblInd w:w="-5"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78604D" w:rsidRPr="001157B2" w14:paraId="0ED95631" w14:textId="77777777" w:rsidTr="00DB3A81">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073A6DDA"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6794F98B"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9362FEC" w14:textId="77777777" w:rsidR="0078604D" w:rsidRPr="001157B2" w:rsidRDefault="00C00478" w:rsidP="0078604D">
          <w:pPr>
            <w:jc w:val="center"/>
            <w:rPr>
              <w:rFonts w:cs="Arial"/>
              <w:bCs/>
              <w:szCs w:val="4"/>
              <w:lang w:eastAsia="en-GB"/>
            </w:rPr>
          </w:pPr>
          <w:r w:rsidRPr="001157B2">
            <w:rPr>
              <w:rFonts w:eastAsia="Calibri" w:cs="Arial"/>
              <w:szCs w:val="4"/>
              <w:lang w:val="en-IN" w:bidi="mr-IN"/>
            </w:rPr>
            <w:t>Normal</w:t>
          </w:r>
        </w:p>
      </w:tc>
    </w:tr>
    <w:tr w:rsidR="0078604D" w:rsidRPr="001157B2" w14:paraId="15F8D58A" w14:textId="77777777" w:rsidTr="00DB3A81">
      <w:trPr>
        <w:trHeight w:val="80"/>
      </w:trPr>
      <w:tc>
        <w:tcPr>
          <w:tcW w:w="1435" w:type="dxa"/>
          <w:tcBorders>
            <w:top w:val="single" w:sz="4" w:space="0" w:color="auto"/>
            <w:bottom w:val="single" w:sz="4" w:space="0" w:color="auto"/>
          </w:tcBorders>
        </w:tcPr>
        <w:p w14:paraId="42CC4707" w14:textId="77777777" w:rsidR="0078604D" w:rsidRPr="001157B2" w:rsidRDefault="00BC4DDA" w:rsidP="0078604D">
          <w:pPr>
            <w:jc w:val="center"/>
            <w:rPr>
              <w:rFonts w:cs="Arial"/>
              <w:color w:val="000000"/>
              <w:sz w:val="10"/>
              <w:lang w:eastAsia="en-GB"/>
            </w:rPr>
          </w:pPr>
        </w:p>
      </w:tc>
      <w:tc>
        <w:tcPr>
          <w:tcW w:w="1928" w:type="dxa"/>
          <w:tcBorders>
            <w:top w:val="single" w:sz="4" w:space="0" w:color="auto"/>
            <w:bottom w:val="single" w:sz="4" w:space="0" w:color="auto"/>
          </w:tcBorders>
        </w:tcPr>
        <w:p w14:paraId="31CDBE59" w14:textId="77777777" w:rsidR="0078604D" w:rsidRPr="001157B2" w:rsidRDefault="00BC4DDA" w:rsidP="0078604D">
          <w:pPr>
            <w:jc w:val="center"/>
            <w:rPr>
              <w:rFonts w:cs="Arial"/>
              <w:color w:val="000000"/>
              <w:sz w:val="10"/>
              <w:lang w:eastAsia="en-GB"/>
            </w:rPr>
          </w:pPr>
        </w:p>
      </w:tc>
      <w:tc>
        <w:tcPr>
          <w:tcW w:w="797" w:type="dxa"/>
          <w:tcBorders>
            <w:top w:val="single" w:sz="4" w:space="0" w:color="auto"/>
            <w:bottom w:val="single" w:sz="4" w:space="0" w:color="auto"/>
          </w:tcBorders>
        </w:tcPr>
        <w:p w14:paraId="3D0C17E7" w14:textId="77777777" w:rsidR="0078604D" w:rsidRPr="001157B2" w:rsidRDefault="00BC4DDA" w:rsidP="0078604D">
          <w:pPr>
            <w:jc w:val="center"/>
            <w:rPr>
              <w:rFonts w:cs="Arial"/>
              <w:color w:val="000000"/>
              <w:sz w:val="10"/>
              <w:lang w:eastAsia="en-GB"/>
            </w:rPr>
          </w:pPr>
        </w:p>
      </w:tc>
      <w:tc>
        <w:tcPr>
          <w:tcW w:w="1282" w:type="dxa"/>
          <w:gridSpan w:val="2"/>
          <w:tcBorders>
            <w:top w:val="single" w:sz="4" w:space="0" w:color="auto"/>
            <w:bottom w:val="single" w:sz="4" w:space="0" w:color="auto"/>
          </w:tcBorders>
        </w:tcPr>
        <w:p w14:paraId="13FDBBE8" w14:textId="77777777" w:rsidR="0078604D" w:rsidRPr="001157B2" w:rsidRDefault="00BC4DDA" w:rsidP="0078604D">
          <w:pPr>
            <w:jc w:val="center"/>
            <w:rPr>
              <w:rFonts w:cs="Arial"/>
              <w:color w:val="000000"/>
              <w:sz w:val="10"/>
              <w:lang w:eastAsia="en-GB"/>
            </w:rPr>
          </w:pPr>
        </w:p>
      </w:tc>
      <w:tc>
        <w:tcPr>
          <w:tcW w:w="224" w:type="dxa"/>
          <w:tcBorders>
            <w:top w:val="single" w:sz="4" w:space="0" w:color="auto"/>
            <w:bottom w:val="single" w:sz="4" w:space="0" w:color="auto"/>
          </w:tcBorders>
        </w:tcPr>
        <w:p w14:paraId="081E7599" w14:textId="77777777" w:rsidR="0078604D" w:rsidRPr="001157B2" w:rsidRDefault="00BC4DDA" w:rsidP="0078604D">
          <w:pPr>
            <w:jc w:val="center"/>
            <w:rPr>
              <w:rFonts w:cs="Arial"/>
              <w:color w:val="000000"/>
              <w:sz w:val="10"/>
              <w:lang w:eastAsia="en-GB"/>
            </w:rPr>
          </w:pPr>
        </w:p>
      </w:tc>
      <w:tc>
        <w:tcPr>
          <w:tcW w:w="2124" w:type="dxa"/>
          <w:gridSpan w:val="2"/>
          <w:tcBorders>
            <w:top w:val="single" w:sz="4" w:space="0" w:color="auto"/>
            <w:bottom w:val="single" w:sz="4" w:space="0" w:color="auto"/>
          </w:tcBorders>
        </w:tcPr>
        <w:p w14:paraId="1392188B" w14:textId="77777777" w:rsidR="0078604D" w:rsidRPr="001157B2" w:rsidRDefault="00BC4DDA" w:rsidP="0078604D">
          <w:pPr>
            <w:jc w:val="center"/>
            <w:rPr>
              <w:rFonts w:cs="Arial"/>
              <w:color w:val="000000"/>
              <w:sz w:val="10"/>
              <w:lang w:eastAsia="en-GB"/>
            </w:rPr>
          </w:pPr>
        </w:p>
      </w:tc>
      <w:tc>
        <w:tcPr>
          <w:tcW w:w="1239" w:type="dxa"/>
          <w:tcBorders>
            <w:top w:val="single" w:sz="4" w:space="0" w:color="auto"/>
            <w:bottom w:val="single" w:sz="4" w:space="0" w:color="auto"/>
          </w:tcBorders>
        </w:tcPr>
        <w:p w14:paraId="66C45B8B" w14:textId="77777777" w:rsidR="0078604D" w:rsidRPr="001157B2" w:rsidRDefault="00BC4DDA" w:rsidP="0078604D">
          <w:pPr>
            <w:jc w:val="center"/>
            <w:rPr>
              <w:rFonts w:cs="Arial"/>
              <w:color w:val="000000"/>
              <w:sz w:val="10"/>
              <w:lang w:eastAsia="en-GB"/>
            </w:rPr>
          </w:pPr>
        </w:p>
      </w:tc>
    </w:tr>
    <w:tr w:rsidR="0078604D" w:rsidRPr="001157B2" w14:paraId="4DEB4E15" w14:textId="77777777" w:rsidTr="00EE1D0B">
      <w:trPr>
        <w:trHeight w:val="557"/>
      </w:trPr>
      <w:tc>
        <w:tcPr>
          <w:tcW w:w="9029" w:type="dxa"/>
          <w:gridSpan w:val="9"/>
          <w:tcBorders>
            <w:top w:val="single" w:sz="4" w:space="0" w:color="auto"/>
            <w:left w:val="single" w:sz="4" w:space="0" w:color="auto"/>
            <w:right w:val="single" w:sz="4" w:space="0" w:color="auto"/>
          </w:tcBorders>
          <w:shd w:val="clear" w:color="auto" w:fill="323E4F" w:themeFill="text2" w:themeFillShade="BF"/>
          <w:vAlign w:val="center"/>
        </w:tcPr>
        <w:p w14:paraId="6BBC655A" w14:textId="77777777" w:rsidR="00A81380" w:rsidRDefault="00663D97" w:rsidP="0078604D">
          <w:pPr>
            <w:keepNext/>
            <w:spacing w:before="120" w:after="120"/>
            <w:ind w:left="720"/>
            <w:contextualSpacing/>
            <w:jc w:val="center"/>
            <w:outlineLvl w:val="3"/>
            <w:rPr>
              <w:rFonts w:eastAsia="Calibri" w:cs="Arial"/>
              <w:b/>
              <w:color w:val="FFFFFF" w:themeColor="background1"/>
              <w:sz w:val="32"/>
              <w:szCs w:val="64"/>
            </w:rPr>
          </w:pPr>
          <w:r w:rsidRPr="00663D97">
            <w:rPr>
              <w:rFonts w:eastAsia="Calibri" w:cs="Arial"/>
              <w:b/>
              <w:color w:val="FFFFFF" w:themeColor="background1"/>
              <w:sz w:val="32"/>
              <w:szCs w:val="64"/>
            </w:rPr>
            <w:t xml:space="preserve">Enterprise Configuration Management </w:t>
          </w:r>
        </w:p>
        <w:p w14:paraId="0624D425" w14:textId="23862168" w:rsidR="0078604D" w:rsidRPr="001157B2" w:rsidRDefault="00A81380" w:rsidP="0078604D">
          <w:pPr>
            <w:keepNext/>
            <w:spacing w:before="120" w:after="120"/>
            <w:ind w:left="720"/>
            <w:contextualSpacing/>
            <w:jc w:val="center"/>
            <w:outlineLvl w:val="3"/>
            <w:rPr>
              <w:rFonts w:cs="Arial"/>
              <w:b/>
              <w:iCs/>
              <w:color w:val="FFFFFF" w:themeColor="background1"/>
              <w:sz w:val="32"/>
              <w:szCs w:val="32"/>
              <w:lang w:eastAsia="en-GB"/>
            </w:rPr>
          </w:pPr>
          <w:r w:rsidRPr="00A81380">
            <w:rPr>
              <w:rFonts w:eastAsia="Calibri" w:cs="Arial"/>
              <w:b/>
              <w:color w:val="FFFFFF" w:themeColor="background1"/>
              <w:sz w:val="32"/>
              <w:szCs w:val="64"/>
            </w:rPr>
            <w:t>Roles and Responsibilities</w:t>
          </w:r>
        </w:p>
      </w:tc>
    </w:tr>
    <w:tr w:rsidR="0078604D" w:rsidRPr="001157B2" w14:paraId="67443818" w14:textId="77777777" w:rsidTr="00EE1D0B">
      <w:trPr>
        <w:trHeight w:val="107"/>
      </w:trPr>
      <w:tc>
        <w:tcPr>
          <w:tcW w:w="9029" w:type="dxa"/>
          <w:gridSpan w:val="9"/>
        </w:tcPr>
        <w:p w14:paraId="571F4FC6" w14:textId="77777777" w:rsidR="0078604D" w:rsidRPr="001157B2" w:rsidRDefault="00BC4DDA" w:rsidP="0078604D">
          <w:pPr>
            <w:jc w:val="center"/>
            <w:rPr>
              <w:rFonts w:cs="Arial"/>
              <w:color w:val="000000"/>
              <w:sz w:val="10"/>
              <w:szCs w:val="14"/>
              <w:lang w:eastAsia="en-GB"/>
            </w:rPr>
          </w:pPr>
        </w:p>
      </w:tc>
    </w:tr>
    <w:tr w:rsidR="0078604D" w:rsidRPr="001157B2" w14:paraId="2082D53A"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F28D06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1BCFD789" w14:textId="77777777" w:rsidR="0078604D" w:rsidRPr="001157B2" w:rsidRDefault="00BC4DDA" w:rsidP="0078604D">
          <w:pPr>
            <w:jc w:val="both"/>
            <w:rPr>
              <w:rFonts w:cs="Arial"/>
              <w:color w:val="000000"/>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0F8C6DA0" w14:textId="77777777" w:rsidR="0078604D" w:rsidRPr="001157B2" w:rsidRDefault="00C00478" w:rsidP="0078604D">
          <w:pPr>
            <w:rPr>
              <w:rFonts w:cs="Arial"/>
              <w:b/>
              <w:bCs/>
              <w:color w:val="000000"/>
              <w:sz w:val="24"/>
              <w:lang w:eastAsia="en-GB"/>
            </w:rPr>
          </w:pPr>
          <w:r w:rsidRPr="001157B2">
            <w:rPr>
              <w:rFonts w:cs="Arial"/>
              <w:b/>
              <w:bCs/>
              <w:color w:val="000000"/>
              <w:lang w:eastAsia="en-GB"/>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19565836" w14:textId="77777777" w:rsidR="0078604D" w:rsidRPr="001157B2" w:rsidRDefault="00BC4DDA" w:rsidP="0078604D">
          <w:pPr>
            <w:jc w:val="both"/>
            <w:rPr>
              <w:rFonts w:cs="Arial"/>
              <w:bCs/>
              <w:sz w:val="24"/>
              <w:lang w:eastAsia="en-GB"/>
            </w:rPr>
          </w:pPr>
        </w:p>
      </w:tc>
    </w:tr>
    <w:tr w:rsidR="0078604D" w:rsidRPr="001157B2" w14:paraId="20AB7196"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63AE218" w14:textId="77777777" w:rsidR="0078604D" w:rsidRPr="001157B2" w:rsidRDefault="00C00478" w:rsidP="0078604D">
          <w:pPr>
            <w:jc w:val="both"/>
            <w:rPr>
              <w:rFonts w:cs="Arial"/>
              <w:b/>
              <w:bCs/>
              <w:color w:val="000000"/>
              <w:lang w:eastAsia="en-GB"/>
            </w:rPr>
          </w:pPr>
          <w:r w:rsidRPr="001157B2">
            <w:rPr>
              <w:rFonts w:cs="Arial"/>
              <w:b/>
              <w:bCs/>
              <w:color w:val="000000"/>
              <w:lang w:eastAsia="en-GB"/>
            </w:rPr>
            <w:t>Department:</w:t>
          </w:r>
        </w:p>
      </w:tc>
      <w:tc>
        <w:tcPr>
          <w:tcW w:w="3780" w:type="dxa"/>
          <w:gridSpan w:val="3"/>
          <w:tcBorders>
            <w:left w:val="nil"/>
            <w:bottom w:val="single" w:sz="6" w:space="0" w:color="auto"/>
            <w:right w:val="single" w:sz="6" w:space="0" w:color="auto"/>
          </w:tcBorders>
          <w:vAlign w:val="center"/>
        </w:tcPr>
        <w:p w14:paraId="2C008C42" w14:textId="77777777" w:rsidR="0078604D" w:rsidRPr="001157B2" w:rsidRDefault="00BC4DDA"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2C119C24" w14:textId="77777777" w:rsidR="0078604D" w:rsidRPr="001157B2" w:rsidRDefault="00C00478" w:rsidP="0078604D">
          <w:pPr>
            <w:rPr>
              <w:rFonts w:cs="Arial"/>
              <w:b/>
              <w:bCs/>
              <w:color w:val="000000"/>
              <w:lang w:eastAsia="en-GB"/>
            </w:rPr>
          </w:pPr>
          <w:r w:rsidRPr="001157B2">
            <w:rPr>
              <w:rFonts w:cs="Arial"/>
              <w:b/>
              <w:bCs/>
              <w:color w:val="000000"/>
              <w:lang w:eastAsia="en-GB"/>
            </w:rPr>
            <w:t>Revision:</w:t>
          </w:r>
        </w:p>
      </w:tc>
      <w:tc>
        <w:tcPr>
          <w:tcW w:w="2104" w:type="dxa"/>
          <w:gridSpan w:val="2"/>
          <w:tcBorders>
            <w:left w:val="nil"/>
            <w:bottom w:val="single" w:sz="6" w:space="0" w:color="auto"/>
            <w:right w:val="single" w:sz="6" w:space="0" w:color="auto"/>
          </w:tcBorders>
          <w:vAlign w:val="center"/>
        </w:tcPr>
        <w:p w14:paraId="3A9FD497" w14:textId="77777777" w:rsidR="0078604D" w:rsidRPr="001157B2" w:rsidRDefault="00C00478" w:rsidP="0078604D">
          <w:pPr>
            <w:rPr>
              <w:rFonts w:cs="Arial"/>
              <w:b/>
              <w:bCs/>
              <w:color w:val="000000"/>
              <w:sz w:val="24"/>
              <w:lang w:eastAsia="en-GB"/>
            </w:rPr>
          </w:pPr>
          <w:r w:rsidRPr="001157B2">
            <w:rPr>
              <w:rFonts w:cs="Arial"/>
              <w:b/>
              <w:bCs/>
              <w:lang w:eastAsia="en-GB"/>
            </w:rPr>
            <w:t>0.1</w:t>
          </w:r>
        </w:p>
      </w:tc>
    </w:tr>
    <w:tr w:rsidR="0078604D" w:rsidRPr="001157B2" w14:paraId="3ACC0F19"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C313AF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Section:</w:t>
          </w:r>
        </w:p>
      </w:tc>
      <w:tc>
        <w:tcPr>
          <w:tcW w:w="3780" w:type="dxa"/>
          <w:gridSpan w:val="3"/>
          <w:tcBorders>
            <w:left w:val="nil"/>
            <w:bottom w:val="single" w:sz="6" w:space="0" w:color="auto"/>
            <w:right w:val="single" w:sz="6" w:space="0" w:color="auto"/>
          </w:tcBorders>
          <w:vAlign w:val="center"/>
        </w:tcPr>
        <w:p w14:paraId="37B00DC4" w14:textId="77777777" w:rsidR="0078604D" w:rsidRPr="001157B2" w:rsidRDefault="00BC4DDA"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780CF1BD" w14:textId="77777777" w:rsidR="0078604D" w:rsidRPr="001157B2" w:rsidRDefault="00C00478" w:rsidP="0078604D">
          <w:pPr>
            <w:rPr>
              <w:rFonts w:cs="Arial"/>
              <w:b/>
              <w:bCs/>
              <w:color w:val="000000"/>
              <w:sz w:val="24"/>
              <w:lang w:eastAsia="en-GB"/>
            </w:rPr>
          </w:pPr>
          <w:r w:rsidRPr="001157B2">
            <w:rPr>
              <w:rFonts w:cs="Arial"/>
              <w:b/>
              <w:bCs/>
              <w:color w:val="000000"/>
              <w:lang w:eastAsia="en-GB"/>
            </w:rPr>
            <w:t>Sheet:</w:t>
          </w:r>
        </w:p>
      </w:tc>
      <w:tc>
        <w:tcPr>
          <w:tcW w:w="2104" w:type="dxa"/>
          <w:gridSpan w:val="2"/>
          <w:tcBorders>
            <w:left w:val="nil"/>
            <w:bottom w:val="single" w:sz="6" w:space="0" w:color="auto"/>
            <w:right w:val="single" w:sz="6" w:space="0" w:color="auto"/>
          </w:tcBorders>
          <w:vAlign w:val="center"/>
        </w:tcPr>
        <w:p w14:paraId="23A2E230" w14:textId="77777777" w:rsidR="0078604D" w:rsidRPr="001157B2" w:rsidRDefault="00C00478" w:rsidP="0078604D">
          <w:pPr>
            <w:rPr>
              <w:rFonts w:cs="Arial"/>
              <w:b/>
              <w:bCs/>
              <w:color w:val="000000"/>
              <w:sz w:val="24"/>
              <w:lang w:eastAsia="en-GB"/>
            </w:rPr>
          </w:pPr>
          <w:r w:rsidRPr="001157B2">
            <w:rPr>
              <w:rFonts w:cs="Arial"/>
              <w:b/>
              <w:bCs/>
              <w:lang w:eastAsia="en-GB"/>
            </w:rPr>
            <w:fldChar w:fldCharType="begin"/>
          </w:r>
          <w:r w:rsidRPr="001157B2">
            <w:rPr>
              <w:rFonts w:cs="Arial"/>
              <w:b/>
              <w:bCs/>
              <w:lang w:eastAsia="en-GB"/>
            </w:rPr>
            <w:instrText xml:space="preserve"> PAGE </w:instrText>
          </w:r>
          <w:r w:rsidRPr="001157B2">
            <w:rPr>
              <w:rFonts w:cs="Arial"/>
              <w:b/>
              <w:bCs/>
              <w:lang w:eastAsia="en-GB"/>
            </w:rPr>
            <w:fldChar w:fldCharType="separate"/>
          </w:r>
          <w:r w:rsidRPr="001157B2">
            <w:rPr>
              <w:rFonts w:cs="Arial"/>
              <w:b/>
              <w:bCs/>
              <w:noProof/>
              <w:lang w:eastAsia="en-GB"/>
            </w:rPr>
            <w:t>1</w:t>
          </w:r>
          <w:r w:rsidRPr="001157B2">
            <w:rPr>
              <w:rFonts w:cs="Arial"/>
              <w:b/>
              <w:bCs/>
              <w:lang w:eastAsia="en-GB"/>
            </w:rPr>
            <w:fldChar w:fldCharType="end"/>
          </w:r>
          <w:r w:rsidRPr="001157B2">
            <w:rPr>
              <w:rFonts w:cs="Arial"/>
              <w:b/>
              <w:bCs/>
              <w:lang w:eastAsia="en-GB"/>
            </w:rPr>
            <w:t xml:space="preserve"> of </w:t>
          </w:r>
          <w:r w:rsidRPr="001157B2">
            <w:rPr>
              <w:rFonts w:cs="Arial"/>
              <w:b/>
              <w:bCs/>
              <w:lang w:eastAsia="en-GB"/>
            </w:rPr>
            <w:fldChar w:fldCharType="begin"/>
          </w:r>
          <w:r w:rsidRPr="001157B2">
            <w:rPr>
              <w:rFonts w:cs="Arial"/>
              <w:b/>
              <w:bCs/>
              <w:lang w:eastAsia="en-GB"/>
            </w:rPr>
            <w:instrText xml:space="preserve"> NUMPAGES </w:instrText>
          </w:r>
          <w:r w:rsidRPr="001157B2">
            <w:rPr>
              <w:rFonts w:cs="Arial"/>
              <w:b/>
              <w:bCs/>
              <w:lang w:eastAsia="en-GB"/>
            </w:rPr>
            <w:fldChar w:fldCharType="separate"/>
          </w:r>
          <w:r w:rsidRPr="001157B2">
            <w:rPr>
              <w:rFonts w:cs="Arial"/>
              <w:b/>
              <w:bCs/>
              <w:noProof/>
              <w:lang w:eastAsia="en-GB"/>
            </w:rPr>
            <w:t>13</w:t>
          </w:r>
          <w:r w:rsidRPr="001157B2">
            <w:rPr>
              <w:rFonts w:cs="Arial"/>
              <w:b/>
              <w:bCs/>
              <w:lang w:eastAsia="en-GB"/>
            </w:rPr>
            <w:fldChar w:fldCharType="end"/>
          </w:r>
        </w:p>
      </w:tc>
    </w:tr>
  </w:tbl>
  <w:p w14:paraId="416C0CBF" w14:textId="77777777" w:rsidR="00CA1DFE" w:rsidRPr="004F2208" w:rsidRDefault="00BC4DDA" w:rsidP="004F2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2B47"/>
    <w:multiLevelType w:val="multilevel"/>
    <w:tmpl w:val="2C2CF48C"/>
    <w:lvl w:ilvl="0">
      <w:start w:val="1"/>
      <w:numFmt w:val="decimal"/>
      <w:lvlText w:val="%1."/>
      <w:lvlJc w:val="left"/>
      <w:pPr>
        <w:ind w:left="144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06BC072F"/>
    <w:multiLevelType w:val="hybridMultilevel"/>
    <w:tmpl w:val="7EFAB1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106448"/>
    <w:multiLevelType w:val="hybridMultilevel"/>
    <w:tmpl w:val="7108C5D0"/>
    <w:lvl w:ilvl="0" w:tplc="CCA098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D8564A2"/>
    <w:multiLevelType w:val="hybridMultilevel"/>
    <w:tmpl w:val="DFA20C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DDB39F6"/>
    <w:multiLevelType w:val="hybridMultilevel"/>
    <w:tmpl w:val="98E280EC"/>
    <w:lvl w:ilvl="0" w:tplc="40090011">
      <w:start w:val="1"/>
      <w:numFmt w:val="decimal"/>
      <w:lvlText w:val="%1)"/>
      <w:lvlJc w:val="left"/>
      <w:pPr>
        <w:ind w:left="720" w:hanging="360"/>
      </w:pPr>
      <w:rPr>
        <w:rFonts w:hint="default"/>
      </w:rPr>
    </w:lvl>
    <w:lvl w:ilvl="1" w:tplc="40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F8A516B"/>
    <w:multiLevelType w:val="hybridMultilevel"/>
    <w:tmpl w:val="D8A603F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4F521AA"/>
    <w:multiLevelType w:val="hybridMultilevel"/>
    <w:tmpl w:val="DFA20C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51E4829"/>
    <w:multiLevelType w:val="hybridMultilevel"/>
    <w:tmpl w:val="78283AF2"/>
    <w:lvl w:ilvl="0" w:tplc="64E4FD56">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57023EE"/>
    <w:multiLevelType w:val="multilevel"/>
    <w:tmpl w:val="5CEADDD4"/>
    <w:lvl w:ilvl="0">
      <w:start w:val="1"/>
      <w:numFmt w:val="decimal"/>
      <w:lvlText w:val="%1."/>
      <w:lvlJc w:val="left"/>
      <w:pPr>
        <w:ind w:left="144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15:restartNumberingAfterBreak="0">
    <w:nsid w:val="1C1A4C14"/>
    <w:multiLevelType w:val="hybridMultilevel"/>
    <w:tmpl w:val="A4F827DA"/>
    <w:lvl w:ilvl="0" w:tplc="D076D788">
      <w:start w:val="1"/>
      <w:numFmt w:val="lowerLetter"/>
      <w:lvlText w:val="%1)"/>
      <w:lvlJc w:val="left"/>
      <w:pPr>
        <w:ind w:left="108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B436657"/>
    <w:multiLevelType w:val="hybridMultilevel"/>
    <w:tmpl w:val="7108C5D0"/>
    <w:lvl w:ilvl="0" w:tplc="CCA098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35652CE0"/>
    <w:multiLevelType w:val="hybridMultilevel"/>
    <w:tmpl w:val="E58AA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5E25EA8"/>
    <w:multiLevelType w:val="hybridMultilevel"/>
    <w:tmpl w:val="5CB048A6"/>
    <w:lvl w:ilvl="0" w:tplc="F6908150">
      <w:start w:val="1"/>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EF03DAF"/>
    <w:multiLevelType w:val="hybridMultilevel"/>
    <w:tmpl w:val="E5347AE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2CA02F9"/>
    <w:multiLevelType w:val="multilevel"/>
    <w:tmpl w:val="E4B6B838"/>
    <w:lvl w:ilvl="0">
      <w:start w:val="1"/>
      <w:numFmt w:val="decimal"/>
      <w:pStyle w:val="Heading1"/>
      <w:lvlText w:val="%1."/>
      <w:lvlJc w:val="left"/>
      <w:pPr>
        <w:ind w:left="720" w:hanging="720"/>
      </w:pPr>
      <w:rPr>
        <w:rFonts w:ascii="Cambria" w:hAnsi="Cambria" w:hint="default"/>
        <w:b/>
        <w:i w:val="0"/>
        <w:sz w:val="24"/>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144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42DD4A0A"/>
    <w:multiLevelType w:val="multilevel"/>
    <w:tmpl w:val="60CE15A8"/>
    <w:lvl w:ilvl="0">
      <w:start w:val="1"/>
      <w:numFmt w:val="decimal"/>
      <w:lvlText w:val="%1."/>
      <w:lvlJc w:val="left"/>
      <w:pPr>
        <w:ind w:left="144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6" w15:restartNumberingAfterBreak="0">
    <w:nsid w:val="43572496"/>
    <w:multiLevelType w:val="hybridMultilevel"/>
    <w:tmpl w:val="D4DC878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3AE2DAE"/>
    <w:multiLevelType w:val="multilevel"/>
    <w:tmpl w:val="2C2CF48C"/>
    <w:lvl w:ilvl="0">
      <w:start w:val="1"/>
      <w:numFmt w:val="decimal"/>
      <w:lvlText w:val="%1."/>
      <w:lvlJc w:val="left"/>
      <w:pPr>
        <w:ind w:left="144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 w15:restartNumberingAfterBreak="0">
    <w:nsid w:val="43B42495"/>
    <w:multiLevelType w:val="hybridMultilevel"/>
    <w:tmpl w:val="5CD4B84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15:restartNumberingAfterBreak="0">
    <w:nsid w:val="43B9617D"/>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7316D8B"/>
    <w:multiLevelType w:val="hybridMultilevel"/>
    <w:tmpl w:val="7C74F28E"/>
    <w:lvl w:ilvl="0" w:tplc="51268108">
      <w:start w:val="1"/>
      <w:numFmt w:val="decimal"/>
      <w:lvlText w:val="%1."/>
      <w:lvlJc w:val="left"/>
      <w:pPr>
        <w:ind w:left="720" w:hanging="360"/>
      </w:pPr>
      <w:rPr>
        <w:rFonts w:ascii="Calibri" w:hAnsi="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98C3927"/>
    <w:multiLevelType w:val="hybridMultilevel"/>
    <w:tmpl w:val="315CEC7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14C0652"/>
    <w:multiLevelType w:val="multilevel"/>
    <w:tmpl w:val="38825B6E"/>
    <w:lvl w:ilvl="0">
      <w:start w:val="1"/>
      <w:numFmt w:val="decimal"/>
      <w:lvlText w:val="%1."/>
      <w:lvlJc w:val="left"/>
      <w:pPr>
        <w:ind w:left="1080" w:hanging="360"/>
      </w:pPr>
      <w:rPr>
        <w:rFonts w:ascii="Calibri" w:hAnsi="Calibr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4B15D90"/>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FCB46D5"/>
    <w:multiLevelType w:val="hybridMultilevel"/>
    <w:tmpl w:val="9BD23914"/>
    <w:lvl w:ilvl="0" w:tplc="2886019C">
      <w:start w:val="1"/>
      <w:numFmt w:val="decimal"/>
      <w:lvlText w:val="%1)"/>
      <w:lvlJc w:val="left"/>
      <w:pPr>
        <w:ind w:left="720" w:hanging="360"/>
      </w:pPr>
      <w:rPr>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25476D0"/>
    <w:multiLevelType w:val="hybridMultilevel"/>
    <w:tmpl w:val="35E6FF3E"/>
    <w:lvl w:ilvl="0" w:tplc="CCA09898">
      <w:start w:val="1"/>
      <w:numFmt w:val="lowerLetter"/>
      <w:lvlText w:val="%1)"/>
      <w:lvlJc w:val="left"/>
      <w:pPr>
        <w:ind w:left="1080" w:hanging="360"/>
      </w:pPr>
      <w:rPr>
        <w:rFonts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65EB2D3C"/>
    <w:multiLevelType w:val="multilevel"/>
    <w:tmpl w:val="2C2CF48C"/>
    <w:lvl w:ilvl="0">
      <w:start w:val="1"/>
      <w:numFmt w:val="decimal"/>
      <w:lvlText w:val="%1."/>
      <w:lvlJc w:val="left"/>
      <w:pPr>
        <w:ind w:left="144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7" w15:restartNumberingAfterBreak="0">
    <w:nsid w:val="694370CC"/>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C5B2776"/>
    <w:multiLevelType w:val="hybridMultilevel"/>
    <w:tmpl w:val="07C8E0C4"/>
    <w:lvl w:ilvl="0" w:tplc="887A1270">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A7F3DBB"/>
    <w:multiLevelType w:val="hybridMultilevel"/>
    <w:tmpl w:val="D0CA516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6"/>
  </w:num>
  <w:num w:numId="4">
    <w:abstractNumId w:val="21"/>
  </w:num>
  <w:num w:numId="5">
    <w:abstractNumId w:val="13"/>
  </w:num>
  <w:num w:numId="6">
    <w:abstractNumId w:val="11"/>
  </w:num>
  <w:num w:numId="7">
    <w:abstractNumId w:val="5"/>
  </w:num>
  <w:num w:numId="8">
    <w:abstractNumId w:val="23"/>
  </w:num>
  <w:num w:numId="9">
    <w:abstractNumId w:val="4"/>
  </w:num>
  <w:num w:numId="10">
    <w:abstractNumId w:val="2"/>
  </w:num>
  <w:num w:numId="11">
    <w:abstractNumId w:val="27"/>
  </w:num>
  <w:num w:numId="12">
    <w:abstractNumId w:val="19"/>
  </w:num>
  <w:num w:numId="13">
    <w:abstractNumId w:val="10"/>
  </w:num>
  <w:num w:numId="14">
    <w:abstractNumId w:val="16"/>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24"/>
  </w:num>
  <w:num w:numId="22">
    <w:abstractNumId w:val="25"/>
  </w:num>
  <w:num w:numId="23">
    <w:abstractNumId w:val="12"/>
  </w:num>
  <w:num w:numId="24">
    <w:abstractNumId w:val="9"/>
  </w:num>
  <w:num w:numId="25">
    <w:abstractNumId w:val="28"/>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8"/>
  </w:num>
  <w:num w:numId="36">
    <w:abstractNumId w:val="15"/>
  </w:num>
  <w:num w:numId="37">
    <w:abstractNumId w:val="1"/>
  </w:num>
  <w:num w:numId="38">
    <w:abstractNumId w:val="14"/>
  </w:num>
  <w:num w:numId="39">
    <w:abstractNumId w:val="20"/>
  </w:num>
  <w:num w:numId="40">
    <w:abstractNumId w:val="8"/>
  </w:num>
  <w:num w:numId="41">
    <w:abstractNumId w:val="14"/>
  </w:num>
  <w:num w:numId="42">
    <w:abstractNumId w:val="22"/>
  </w:num>
  <w:num w:numId="43">
    <w:abstractNumId w:val="7"/>
  </w:num>
  <w:num w:numId="44">
    <w:abstractNumId w:val="29"/>
  </w:num>
  <w:num w:numId="45">
    <w:abstractNumId w:val="26"/>
  </w:num>
  <w:num w:numId="4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jeev Kelkar">
    <w15:presenceInfo w15:providerId="Windows Live" w15:userId="657fe0386ccff0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8A"/>
    <w:rsid w:val="00037A7A"/>
    <w:rsid w:val="000C5D84"/>
    <w:rsid w:val="000D53ED"/>
    <w:rsid w:val="00113299"/>
    <w:rsid w:val="00163561"/>
    <w:rsid w:val="00266D65"/>
    <w:rsid w:val="003214F7"/>
    <w:rsid w:val="00333BDD"/>
    <w:rsid w:val="00352BAD"/>
    <w:rsid w:val="003E7824"/>
    <w:rsid w:val="00403C8A"/>
    <w:rsid w:val="004265A9"/>
    <w:rsid w:val="004F7DC3"/>
    <w:rsid w:val="0058598E"/>
    <w:rsid w:val="00587EF9"/>
    <w:rsid w:val="005F759F"/>
    <w:rsid w:val="00663D97"/>
    <w:rsid w:val="006E3B2B"/>
    <w:rsid w:val="00724512"/>
    <w:rsid w:val="007944F5"/>
    <w:rsid w:val="007C61A0"/>
    <w:rsid w:val="0082681E"/>
    <w:rsid w:val="0088070F"/>
    <w:rsid w:val="008C4BB8"/>
    <w:rsid w:val="008D18CD"/>
    <w:rsid w:val="00903E3C"/>
    <w:rsid w:val="009A5FC4"/>
    <w:rsid w:val="009F2290"/>
    <w:rsid w:val="00A81380"/>
    <w:rsid w:val="00BC4DDA"/>
    <w:rsid w:val="00BD5346"/>
    <w:rsid w:val="00C00478"/>
    <w:rsid w:val="00C049FC"/>
    <w:rsid w:val="00DB3A81"/>
    <w:rsid w:val="00DC002F"/>
    <w:rsid w:val="00E215C3"/>
    <w:rsid w:val="00EB29DB"/>
    <w:rsid w:val="00EE1D0B"/>
    <w:rsid w:val="00F30A01"/>
    <w:rsid w:val="00F967B4"/>
    <w:rsid w:val="00FA3F68"/>
    <w:rsid w:val="00FD791E"/>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57489"/>
  <w15:chartTrackingRefBased/>
  <w15:docId w15:val="{DC83EDEB-DD49-435C-AFB7-53C950D2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C8A"/>
    <w:pPr>
      <w:spacing w:after="0" w:line="240" w:lineRule="auto"/>
    </w:pPr>
    <w:rPr>
      <w:rFonts w:ascii="Cambria" w:eastAsia="Batang" w:hAnsi="Cambria" w:cs="Times New Roman"/>
      <w:sz w:val="20"/>
      <w:szCs w:val="24"/>
      <w:lang w:val="en-US" w:bidi="ar-SA"/>
    </w:rPr>
  </w:style>
  <w:style w:type="paragraph" w:styleId="Heading1">
    <w:name w:val="heading 1"/>
    <w:basedOn w:val="Normal"/>
    <w:next w:val="Normal"/>
    <w:link w:val="Heading1Char"/>
    <w:uiPriority w:val="9"/>
    <w:qFormat/>
    <w:rsid w:val="000C5D84"/>
    <w:pPr>
      <w:keepNext/>
      <w:numPr>
        <w:numId w:val="15"/>
      </w:numPr>
      <w:spacing w:before="240" w:after="24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EB29DB"/>
    <w:pPr>
      <w:keepNext/>
      <w:keepLines/>
      <w:numPr>
        <w:ilvl w:val="1"/>
        <w:numId w:val="15"/>
      </w:numPr>
      <w:spacing w:before="240" w:after="120"/>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E215C3"/>
    <w:pPr>
      <w:keepNext/>
      <w:keepLines/>
      <w:numPr>
        <w:ilvl w:val="2"/>
        <w:numId w:val="15"/>
      </w:numPr>
      <w:spacing w:before="120" w:after="120"/>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DB3A81"/>
    <w:pPr>
      <w:keepNext/>
      <w:keepLines/>
      <w:numPr>
        <w:ilvl w:val="3"/>
        <w:numId w:val="15"/>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B3A81"/>
    <w:pPr>
      <w:keepNext/>
      <w:keepLines/>
      <w:numPr>
        <w:ilvl w:val="4"/>
        <w:numId w:val="15"/>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B3A81"/>
    <w:pPr>
      <w:keepNext/>
      <w:keepLines/>
      <w:numPr>
        <w:ilvl w:val="5"/>
        <w:numId w:val="15"/>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B3A81"/>
    <w:pPr>
      <w:keepNext/>
      <w:keepLines/>
      <w:numPr>
        <w:ilvl w:val="6"/>
        <w:numId w:val="15"/>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B3A81"/>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B3A81"/>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03C8A"/>
    <w:pPr>
      <w:tabs>
        <w:tab w:val="center" w:pos="4320"/>
        <w:tab w:val="right" w:pos="8640"/>
      </w:tabs>
    </w:pPr>
  </w:style>
  <w:style w:type="character" w:customStyle="1" w:styleId="HeaderChar">
    <w:name w:val="Header Char"/>
    <w:basedOn w:val="DefaultParagraphFont"/>
    <w:link w:val="Header"/>
    <w:rsid w:val="00403C8A"/>
    <w:rPr>
      <w:rFonts w:ascii="Cambria" w:eastAsia="Batang" w:hAnsi="Cambria" w:cs="Times New Roman"/>
      <w:sz w:val="20"/>
      <w:szCs w:val="24"/>
      <w:lang w:val="en-US" w:bidi="ar-SA"/>
    </w:rPr>
  </w:style>
  <w:style w:type="table" w:styleId="TableGrid">
    <w:name w:val="Table Grid"/>
    <w:basedOn w:val="TableNormal"/>
    <w:rsid w:val="00403C8A"/>
    <w:pPr>
      <w:spacing w:before="120" w:after="0" w:line="360" w:lineRule="auto"/>
      <w:jc w:val="both"/>
    </w:pPr>
    <w:rPr>
      <w:rFonts w:ascii="Times New Roman" w:eastAsia="Batang"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5D84"/>
    <w:pPr>
      <w:spacing w:before="120" w:after="120"/>
      <w:ind w:left="1080" w:hanging="360"/>
    </w:pPr>
  </w:style>
  <w:style w:type="paragraph" w:styleId="Footer">
    <w:name w:val="footer"/>
    <w:basedOn w:val="Normal"/>
    <w:link w:val="FooterChar"/>
    <w:unhideWhenUsed/>
    <w:rsid w:val="00DB3A81"/>
    <w:pPr>
      <w:tabs>
        <w:tab w:val="center" w:pos="4513"/>
        <w:tab w:val="right" w:pos="9026"/>
      </w:tabs>
    </w:pPr>
  </w:style>
  <w:style w:type="character" w:customStyle="1" w:styleId="FooterChar">
    <w:name w:val="Footer Char"/>
    <w:basedOn w:val="DefaultParagraphFont"/>
    <w:link w:val="Footer"/>
    <w:rsid w:val="00DB3A81"/>
    <w:rPr>
      <w:rFonts w:ascii="Cambria" w:eastAsia="Batang" w:hAnsi="Cambria" w:cs="Times New Roman"/>
      <w:sz w:val="20"/>
      <w:szCs w:val="24"/>
      <w:lang w:val="en-US" w:bidi="ar-SA"/>
    </w:rPr>
  </w:style>
  <w:style w:type="character" w:styleId="PageNumber">
    <w:name w:val="page number"/>
    <w:basedOn w:val="DefaultParagraphFont"/>
    <w:rsid w:val="00DB3A81"/>
  </w:style>
  <w:style w:type="character" w:customStyle="1" w:styleId="Heading1Char">
    <w:name w:val="Heading 1 Char"/>
    <w:basedOn w:val="DefaultParagraphFont"/>
    <w:link w:val="Heading1"/>
    <w:uiPriority w:val="9"/>
    <w:rsid w:val="000C5D84"/>
    <w:rPr>
      <w:rFonts w:ascii="Cambria" w:eastAsiaTheme="majorEastAsia" w:hAnsi="Cambria" w:cstheme="majorBidi"/>
      <w:b/>
      <w:sz w:val="24"/>
      <w:szCs w:val="32"/>
      <w:lang w:val="en-US" w:bidi="ar-SA"/>
    </w:rPr>
  </w:style>
  <w:style w:type="character" w:customStyle="1" w:styleId="Heading2Char">
    <w:name w:val="Heading 2 Char"/>
    <w:basedOn w:val="DefaultParagraphFont"/>
    <w:link w:val="Heading2"/>
    <w:uiPriority w:val="9"/>
    <w:rsid w:val="00EB29DB"/>
    <w:rPr>
      <w:rFonts w:ascii="Cambria" w:eastAsiaTheme="majorEastAsia" w:hAnsi="Cambria" w:cstheme="majorBidi"/>
      <w:b/>
      <w:szCs w:val="26"/>
      <w:lang w:val="en-US" w:bidi="ar-SA"/>
    </w:rPr>
  </w:style>
  <w:style w:type="character" w:customStyle="1" w:styleId="Heading3Char">
    <w:name w:val="Heading 3 Char"/>
    <w:basedOn w:val="DefaultParagraphFont"/>
    <w:link w:val="Heading3"/>
    <w:uiPriority w:val="9"/>
    <w:rsid w:val="00E215C3"/>
    <w:rPr>
      <w:rFonts w:ascii="Cambria" w:eastAsiaTheme="majorEastAsia" w:hAnsi="Cambria" w:cstheme="majorBidi"/>
      <w:sz w:val="20"/>
      <w:szCs w:val="24"/>
      <w:lang w:val="en-US" w:bidi="ar-SA"/>
    </w:rPr>
  </w:style>
  <w:style w:type="character" w:customStyle="1" w:styleId="Heading4Char">
    <w:name w:val="Heading 4 Char"/>
    <w:basedOn w:val="DefaultParagraphFont"/>
    <w:link w:val="Heading4"/>
    <w:uiPriority w:val="9"/>
    <w:semiHidden/>
    <w:rsid w:val="00DB3A81"/>
    <w:rPr>
      <w:rFonts w:asciiTheme="majorHAnsi" w:eastAsiaTheme="majorEastAsia" w:hAnsiTheme="majorHAnsi" w:cstheme="majorBidi"/>
      <w:i/>
      <w:iCs/>
      <w:color w:val="2F5496" w:themeColor="accent1" w:themeShade="BF"/>
      <w:sz w:val="20"/>
      <w:szCs w:val="24"/>
      <w:lang w:val="en-US" w:bidi="ar-SA"/>
    </w:rPr>
  </w:style>
  <w:style w:type="character" w:customStyle="1" w:styleId="Heading5Char">
    <w:name w:val="Heading 5 Char"/>
    <w:basedOn w:val="DefaultParagraphFont"/>
    <w:link w:val="Heading5"/>
    <w:uiPriority w:val="9"/>
    <w:semiHidden/>
    <w:rsid w:val="00DB3A81"/>
    <w:rPr>
      <w:rFonts w:asciiTheme="majorHAnsi" w:eastAsiaTheme="majorEastAsia" w:hAnsiTheme="majorHAnsi" w:cstheme="majorBidi"/>
      <w:color w:val="2F5496" w:themeColor="accent1" w:themeShade="BF"/>
      <w:sz w:val="20"/>
      <w:szCs w:val="24"/>
      <w:lang w:val="en-US" w:bidi="ar-SA"/>
    </w:rPr>
  </w:style>
  <w:style w:type="character" w:customStyle="1" w:styleId="Heading6Char">
    <w:name w:val="Heading 6 Char"/>
    <w:basedOn w:val="DefaultParagraphFont"/>
    <w:link w:val="Heading6"/>
    <w:uiPriority w:val="9"/>
    <w:semiHidden/>
    <w:rsid w:val="00DB3A81"/>
    <w:rPr>
      <w:rFonts w:asciiTheme="majorHAnsi" w:eastAsiaTheme="majorEastAsia" w:hAnsiTheme="majorHAnsi" w:cstheme="majorBidi"/>
      <w:color w:val="1F3763" w:themeColor="accent1" w:themeShade="7F"/>
      <w:sz w:val="20"/>
      <w:szCs w:val="24"/>
      <w:lang w:val="en-US" w:bidi="ar-SA"/>
    </w:rPr>
  </w:style>
  <w:style w:type="character" w:customStyle="1" w:styleId="Heading7Char">
    <w:name w:val="Heading 7 Char"/>
    <w:basedOn w:val="DefaultParagraphFont"/>
    <w:link w:val="Heading7"/>
    <w:uiPriority w:val="9"/>
    <w:semiHidden/>
    <w:rsid w:val="00DB3A81"/>
    <w:rPr>
      <w:rFonts w:asciiTheme="majorHAnsi" w:eastAsiaTheme="majorEastAsia" w:hAnsiTheme="majorHAnsi" w:cstheme="majorBidi"/>
      <w:i/>
      <w:iCs/>
      <w:color w:val="1F3763" w:themeColor="accent1" w:themeShade="7F"/>
      <w:sz w:val="20"/>
      <w:szCs w:val="24"/>
      <w:lang w:val="en-US" w:bidi="ar-SA"/>
    </w:rPr>
  </w:style>
  <w:style w:type="character" w:customStyle="1" w:styleId="Heading8Char">
    <w:name w:val="Heading 8 Char"/>
    <w:basedOn w:val="DefaultParagraphFont"/>
    <w:link w:val="Heading8"/>
    <w:uiPriority w:val="9"/>
    <w:semiHidden/>
    <w:rsid w:val="00DB3A81"/>
    <w:rPr>
      <w:rFonts w:asciiTheme="majorHAnsi" w:eastAsiaTheme="majorEastAsia" w:hAnsiTheme="majorHAnsi" w:cstheme="majorBidi"/>
      <w:color w:val="272727" w:themeColor="text1" w:themeTint="D8"/>
      <w:sz w:val="21"/>
      <w:szCs w:val="21"/>
      <w:lang w:val="en-US" w:bidi="ar-SA"/>
    </w:rPr>
  </w:style>
  <w:style w:type="character" w:customStyle="1" w:styleId="Heading9Char">
    <w:name w:val="Heading 9 Char"/>
    <w:basedOn w:val="DefaultParagraphFont"/>
    <w:link w:val="Heading9"/>
    <w:uiPriority w:val="9"/>
    <w:semiHidden/>
    <w:rsid w:val="00DB3A81"/>
    <w:rPr>
      <w:rFonts w:asciiTheme="majorHAnsi" w:eastAsiaTheme="majorEastAsia" w:hAnsiTheme="majorHAnsi" w:cstheme="majorBidi"/>
      <w:i/>
      <w:iCs/>
      <w:color w:val="272727" w:themeColor="text1" w:themeTint="D8"/>
      <w:sz w:val="21"/>
      <w:szCs w:val="21"/>
      <w:lang w:val="en-US" w:bidi="ar-SA"/>
    </w:rPr>
  </w:style>
  <w:style w:type="paragraph" w:customStyle="1" w:styleId="BodyText05">
    <w:name w:val="Body Text 0.5&quot;"/>
    <w:basedOn w:val="Normal"/>
    <w:qFormat/>
    <w:rsid w:val="00163561"/>
    <w:pPr>
      <w:spacing w:before="120" w:after="120"/>
      <w:ind w:left="720"/>
      <w:jc w:val="both"/>
    </w:pPr>
    <w:rPr>
      <w:rFonts w:cs="Arial"/>
      <w:lang w:eastAsia="en-GB"/>
    </w:rPr>
  </w:style>
  <w:style w:type="paragraph" w:styleId="TOC1">
    <w:name w:val="toc 1"/>
    <w:basedOn w:val="Normal"/>
    <w:next w:val="Normal"/>
    <w:uiPriority w:val="39"/>
    <w:rsid w:val="00DB3A81"/>
    <w:pPr>
      <w:spacing w:before="120" w:after="120"/>
      <w:ind w:left="720" w:hanging="720"/>
    </w:pPr>
    <w:rPr>
      <w:rFonts w:eastAsia="Times New Roman"/>
      <w:b/>
      <w:kern w:val="28"/>
      <w:szCs w:val="20"/>
    </w:rPr>
  </w:style>
  <w:style w:type="paragraph" w:styleId="TOC2">
    <w:name w:val="toc 2"/>
    <w:basedOn w:val="Normal"/>
    <w:next w:val="Normal"/>
    <w:uiPriority w:val="39"/>
    <w:rsid w:val="00DB3A81"/>
    <w:pPr>
      <w:tabs>
        <w:tab w:val="right" w:leader="dot" w:pos="9029"/>
      </w:tabs>
      <w:ind w:left="720" w:hanging="720"/>
    </w:pPr>
    <w:rPr>
      <w:rFonts w:eastAsia="Times New Roman"/>
      <w:kern w:val="28"/>
      <w:szCs w:val="20"/>
    </w:rPr>
  </w:style>
  <w:style w:type="character" w:styleId="Hyperlink">
    <w:name w:val="Hyperlink"/>
    <w:basedOn w:val="DefaultParagraphFont"/>
    <w:uiPriority w:val="99"/>
    <w:unhideWhenUsed/>
    <w:rsid w:val="00DB3A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1541</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Soumya Ghorpade</cp:lastModifiedBy>
  <cp:revision>2</cp:revision>
  <dcterms:created xsi:type="dcterms:W3CDTF">2021-07-26T08:53:00Z</dcterms:created>
  <dcterms:modified xsi:type="dcterms:W3CDTF">2021-07-26T08:53:00Z</dcterms:modified>
</cp:coreProperties>
</file>